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A68A7" w14:textId="77777777" w:rsidR="00930796" w:rsidRPr="00421044" w:rsidRDefault="009B48E5" w:rsidP="00FC6E5B">
      <w:pPr>
        <w:pStyle w:val="berschrift2"/>
        <w:rPr>
          <w:color w:val="EE7219"/>
        </w:rPr>
      </w:pPr>
      <w:r w:rsidRPr="00421044">
        <w:rPr>
          <w:color w:val="EE7219"/>
        </w:rPr>
        <w:t>Erklärungen</w:t>
      </w:r>
    </w:p>
    <w:p w14:paraId="7A6DC461" w14:textId="77777777" w:rsidR="00930796" w:rsidRPr="00FC6E5B" w:rsidRDefault="00930796" w:rsidP="000638C6">
      <w:pPr>
        <w:ind w:right="-1" w:firstLine="1"/>
        <w:jc w:val="both"/>
        <w:rPr>
          <w:rFonts w:ascii="DIN Pro Regular" w:hAnsi="DIN Pro Regular" w:cs="DIN Pro Regular"/>
          <w:sz w:val="16"/>
        </w:rPr>
      </w:pPr>
    </w:p>
    <w:p w14:paraId="6013A4DD" w14:textId="77777777" w:rsidR="00930796" w:rsidRPr="00FC6E5B" w:rsidRDefault="00930796" w:rsidP="000638C6">
      <w:pPr>
        <w:ind w:right="-1" w:firstLine="1"/>
        <w:jc w:val="both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>Ich versichere / wir versichern ehrenwörtlich,</w:t>
      </w:r>
    </w:p>
    <w:p w14:paraId="6CA89437" w14:textId="78DE2E0C" w:rsidR="00930796" w:rsidRPr="00FC6E5B" w:rsidRDefault="00930796" w:rsidP="003C612C">
      <w:pPr>
        <w:numPr>
          <w:ilvl w:val="0"/>
          <w:numId w:val="14"/>
        </w:numPr>
        <w:spacing w:before="120"/>
        <w:ind w:left="284" w:right="-1" w:hanging="284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>alleinige/r geistige</w:t>
      </w:r>
      <w:r w:rsidR="009F2DAC" w:rsidRPr="00FC6E5B">
        <w:rPr>
          <w:rFonts w:ascii="DIN Pro Regular" w:hAnsi="DIN Pro Regular" w:cs="DIN Pro Regular"/>
          <w:sz w:val="18"/>
          <w:szCs w:val="18"/>
        </w:rPr>
        <w:t>/</w:t>
      </w:r>
      <w:r w:rsidRPr="00FC6E5B">
        <w:rPr>
          <w:rFonts w:ascii="DIN Pro Regular" w:hAnsi="DIN Pro Regular" w:cs="DIN Pro Regular"/>
          <w:sz w:val="18"/>
          <w:szCs w:val="18"/>
        </w:rPr>
        <w:t xml:space="preserve">r </w:t>
      </w:r>
      <w:proofErr w:type="spellStart"/>
      <w:r w:rsidRPr="00FC6E5B">
        <w:rPr>
          <w:rFonts w:ascii="DIN Pro Regular" w:hAnsi="DIN Pro Regular" w:cs="DIN Pro Regular"/>
          <w:sz w:val="18"/>
          <w:szCs w:val="18"/>
        </w:rPr>
        <w:t>Urheber</w:t>
      </w:r>
      <w:r w:rsidR="009F2DAC" w:rsidRPr="00FC6E5B">
        <w:rPr>
          <w:rFonts w:ascii="DIN Pro Regular" w:hAnsi="DIN Pro Regular" w:cs="DIN Pro Regular"/>
          <w:sz w:val="18"/>
          <w:szCs w:val="18"/>
        </w:rPr>
        <w:t>:in</w:t>
      </w:r>
      <w:proofErr w:type="spellEnd"/>
      <w:r w:rsidRPr="00FC6E5B">
        <w:rPr>
          <w:rFonts w:ascii="DIN Pro Regular" w:hAnsi="DIN Pro Regular" w:cs="DIN Pro Regular"/>
          <w:sz w:val="18"/>
          <w:szCs w:val="18"/>
        </w:rPr>
        <w:t xml:space="preserve"> der Wettbewerbsarbeit zu sein,</w:t>
      </w:r>
    </w:p>
    <w:p w14:paraId="1A4AEB55" w14:textId="04E81280" w:rsidR="00930796" w:rsidRPr="00FC6E5B" w:rsidRDefault="00930796" w:rsidP="003C612C">
      <w:pPr>
        <w:numPr>
          <w:ilvl w:val="0"/>
          <w:numId w:val="14"/>
        </w:numPr>
        <w:spacing w:before="120"/>
        <w:ind w:left="284" w:right="-1" w:hanging="284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>das Recht zur Nutzung und Änderung der Wettbewerbsarbeit zum Zweck der weiteren Bearbeitung zu haben und de</w:t>
      </w:r>
      <w:r w:rsidR="00FC6E5B" w:rsidRPr="00FC6E5B">
        <w:rPr>
          <w:rFonts w:ascii="DIN Pro Regular" w:hAnsi="DIN Pro Regular" w:cs="DIN Pro Regular"/>
          <w:sz w:val="18"/>
          <w:szCs w:val="18"/>
        </w:rPr>
        <w:t>r</w:t>
      </w:r>
      <w:r w:rsidR="004434B4" w:rsidRPr="00FC6E5B">
        <w:rPr>
          <w:rFonts w:ascii="DIN Pro Regular" w:hAnsi="DIN Pro Regular" w:cs="DIN Pro Regular"/>
          <w:sz w:val="18"/>
          <w:szCs w:val="18"/>
        </w:rPr>
        <w:t xml:space="preserve"> </w:t>
      </w:r>
      <w:proofErr w:type="spellStart"/>
      <w:r w:rsidR="004434B4" w:rsidRPr="00FC6E5B">
        <w:rPr>
          <w:rFonts w:ascii="DIN Pro Regular" w:hAnsi="DIN Pro Regular" w:cs="DIN Pro Regular"/>
          <w:sz w:val="18"/>
          <w:szCs w:val="18"/>
        </w:rPr>
        <w:t>Auslober</w:t>
      </w:r>
      <w:r w:rsidR="009F2DAC" w:rsidRPr="00FC6E5B">
        <w:rPr>
          <w:rFonts w:ascii="DIN Pro Regular" w:hAnsi="DIN Pro Regular" w:cs="DIN Pro Regular"/>
          <w:sz w:val="18"/>
          <w:szCs w:val="18"/>
        </w:rPr>
        <w:t>in</w:t>
      </w:r>
      <w:proofErr w:type="spellEnd"/>
      <w:r w:rsidRPr="00FC6E5B">
        <w:rPr>
          <w:rFonts w:ascii="DIN Pro Regular" w:hAnsi="DIN Pro Regular" w:cs="DIN Pro Regular"/>
          <w:sz w:val="18"/>
          <w:szCs w:val="18"/>
        </w:rPr>
        <w:t xml:space="preserve"> die Nutzungsrechte einschließlich der Änderungsbefugnis übertragen zu können,</w:t>
      </w:r>
    </w:p>
    <w:p w14:paraId="4732DE57" w14:textId="77777777" w:rsidR="00930796" w:rsidRPr="00FC6E5B" w:rsidRDefault="00930796" w:rsidP="003C612C">
      <w:pPr>
        <w:numPr>
          <w:ilvl w:val="0"/>
          <w:numId w:val="14"/>
        </w:numPr>
        <w:spacing w:before="120"/>
        <w:ind w:left="284" w:right="-1" w:hanging="284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>teilnahmeberechtigt gem. § 4.(1) RPW 2013 zu sein,</w:t>
      </w:r>
    </w:p>
    <w:p w14:paraId="05888DDF" w14:textId="77777777" w:rsidR="00930796" w:rsidRPr="00FC6E5B" w:rsidRDefault="00930796" w:rsidP="003C612C">
      <w:pPr>
        <w:numPr>
          <w:ilvl w:val="0"/>
          <w:numId w:val="14"/>
        </w:numPr>
        <w:spacing w:before="120"/>
        <w:ind w:left="284" w:right="-1" w:hanging="284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>Teilnahmehindernisse gem. § 4.(2) RPW 2013 für mich / uns nicht bestehen,</w:t>
      </w:r>
    </w:p>
    <w:p w14:paraId="2BCA08EF" w14:textId="77777777" w:rsidR="00BD0EEB" w:rsidRPr="00FC6E5B" w:rsidRDefault="00BD0EEB" w:rsidP="000638C6">
      <w:pPr>
        <w:tabs>
          <w:tab w:val="right" w:pos="9638"/>
        </w:tabs>
        <w:spacing w:before="60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color w:val="BFBFBF"/>
          <w:sz w:val="18"/>
          <w:szCs w:val="18"/>
          <w:u w:val="single"/>
        </w:rPr>
        <w:tab/>
      </w:r>
    </w:p>
    <w:p w14:paraId="00C576CB" w14:textId="69B2BE70" w:rsidR="00FF76BC" w:rsidRPr="00FC6E5B" w:rsidRDefault="00BD0EEB" w:rsidP="00FC6E5B">
      <w:pPr>
        <w:pStyle w:val="berschrift3"/>
      </w:pPr>
      <w:r w:rsidRPr="00FC6E5B">
        <w:t xml:space="preserve">(Ort, Datum, </w:t>
      </w:r>
      <w:r w:rsidR="00740A71" w:rsidRPr="00FC6E5B">
        <w:t>Name, V</w:t>
      </w:r>
      <w:r w:rsidR="00FC6E5B" w:rsidRPr="00FC6E5B">
        <w:t>o</w:t>
      </w:r>
      <w:r w:rsidR="00740A71" w:rsidRPr="00FC6E5B">
        <w:t xml:space="preserve">rname und </w:t>
      </w:r>
      <w:r w:rsidRPr="00FC6E5B">
        <w:t>Unterschrift de</w:t>
      </w:r>
      <w:r w:rsidR="00FC6E5B" w:rsidRPr="00FC6E5B">
        <w:t>r</w:t>
      </w:r>
      <w:r w:rsidR="000E2526" w:rsidRPr="00FC6E5B">
        <w:t xml:space="preserve"> </w:t>
      </w:r>
      <w:r w:rsidR="00FC6E5B" w:rsidRPr="00FC6E5B">
        <w:t>v</w:t>
      </w:r>
      <w:r w:rsidR="000E2526" w:rsidRPr="00FC6E5B">
        <w:t>erfasse</w:t>
      </w:r>
      <w:r w:rsidR="009F2DAC" w:rsidRPr="00FC6E5B">
        <w:t>nden</w:t>
      </w:r>
      <w:r w:rsidR="000E2526" w:rsidRPr="00FC6E5B">
        <w:t xml:space="preserve"> </w:t>
      </w:r>
      <w:r w:rsidR="00FC6E5B" w:rsidRPr="00FC6E5B">
        <w:t xml:space="preserve">Person </w:t>
      </w:r>
      <w:r w:rsidR="000E2526" w:rsidRPr="00FC6E5B">
        <w:t xml:space="preserve">bzw. </w:t>
      </w:r>
      <w:r w:rsidR="00FC6E5B" w:rsidRPr="00FC6E5B">
        <w:t>einer vertretungs</w:t>
      </w:r>
      <w:r w:rsidR="000E2526" w:rsidRPr="00FC6E5B">
        <w:t xml:space="preserve">bevollmächtigten </w:t>
      </w:r>
      <w:r w:rsidR="00FC6E5B" w:rsidRPr="00FC6E5B">
        <w:t>Person</w:t>
      </w:r>
      <w:r w:rsidRPr="00FC6E5B">
        <w:t>)</w:t>
      </w:r>
    </w:p>
    <w:p w14:paraId="326B058A" w14:textId="6766B527" w:rsidR="00BD0EEB" w:rsidRPr="00FC6E5B" w:rsidRDefault="00FF76BC" w:rsidP="000638C6">
      <w:pPr>
        <w:pStyle w:val="VFErklrungUnterpunkthalbzeiligErluterung"/>
        <w:spacing w:before="60"/>
        <w:rPr>
          <w:rFonts w:ascii="DIN Pro Regular" w:hAnsi="DIN Pro Regular" w:cs="DIN Pro Regular"/>
        </w:rPr>
      </w:pPr>
      <w:r w:rsidRPr="00FC6E5B">
        <w:rPr>
          <w:rFonts w:ascii="DIN Pro Regular" w:hAnsi="DIN Pro Regular" w:cs="DIN Pro Regular"/>
        </w:rPr>
        <w:t>Mit dieser Unterschrift wird für alle Verfasse</w:t>
      </w:r>
      <w:r w:rsidR="009F2DAC" w:rsidRPr="00FC6E5B">
        <w:rPr>
          <w:rFonts w:ascii="DIN Pro Regular" w:hAnsi="DIN Pro Regular" w:cs="DIN Pro Regular"/>
        </w:rPr>
        <w:t>nden</w:t>
      </w:r>
      <w:r w:rsidRPr="00FC6E5B">
        <w:rPr>
          <w:rFonts w:ascii="DIN Pro Regular" w:hAnsi="DIN Pro Regular" w:cs="DIN Pro Regular"/>
        </w:rPr>
        <w:t xml:space="preserve"> verbindlich die Einwilligung zur personenbezogenen Datenerfassung im Rahmen dieses Wettbewerbes gemäß Auslobung erklärt.</w:t>
      </w:r>
    </w:p>
    <w:p w14:paraId="4EC05706" w14:textId="770F4FD6" w:rsidR="00B357BE" w:rsidRPr="00421044" w:rsidRDefault="00B357BE" w:rsidP="00FC6E5B">
      <w:pPr>
        <w:pStyle w:val="berschrift2"/>
        <w:rPr>
          <w:color w:val="EE7219"/>
        </w:rPr>
      </w:pPr>
      <w:r w:rsidRPr="00421044">
        <w:rPr>
          <w:color w:val="EE7219"/>
        </w:rPr>
        <w:t xml:space="preserve">Passwort für die </w:t>
      </w:r>
      <w:proofErr w:type="spellStart"/>
      <w:r w:rsidRPr="00421044">
        <w:rPr>
          <w:color w:val="EE7219"/>
        </w:rPr>
        <w:t>Verfasse</w:t>
      </w:r>
      <w:r w:rsidR="009F2DAC" w:rsidRPr="00421044">
        <w:rPr>
          <w:color w:val="EE7219"/>
        </w:rPr>
        <w:t>nden</w:t>
      </w:r>
      <w:r w:rsidRPr="00421044">
        <w:rPr>
          <w:color w:val="EE7219"/>
        </w:rPr>
        <w:t>informationen</w:t>
      </w:r>
      <w:proofErr w:type="spellEnd"/>
    </w:p>
    <w:p w14:paraId="43D768FE" w14:textId="4A7B636A" w:rsidR="00B357BE" w:rsidRPr="00FC6E5B" w:rsidRDefault="00B357BE" w:rsidP="000638C6">
      <w:pPr>
        <w:pStyle w:val="VF-Erkl-Erklrungszeile"/>
        <w:rPr>
          <w:rFonts w:ascii="DIN Pro Regular" w:hAnsi="DIN Pro Regular" w:cs="DIN Pro Regular"/>
          <w:b w:val="0"/>
          <w:sz w:val="20"/>
          <w:szCs w:val="20"/>
        </w:rPr>
      </w:pPr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Zusätzlich zur </w:t>
      </w:r>
      <w:proofErr w:type="spellStart"/>
      <w:r w:rsidRPr="00FC6E5B">
        <w:rPr>
          <w:rFonts w:ascii="DIN Pro Regular" w:hAnsi="DIN Pro Regular" w:cs="DIN Pro Regular"/>
          <w:b w:val="0"/>
          <w:sz w:val="20"/>
          <w:szCs w:val="20"/>
        </w:rPr>
        <w:t>Verfass</w:t>
      </w:r>
      <w:r w:rsidR="009F2DAC" w:rsidRPr="00FC6E5B">
        <w:rPr>
          <w:rFonts w:ascii="DIN Pro Regular" w:hAnsi="DIN Pro Regular" w:cs="DIN Pro Regular"/>
          <w:b w:val="0"/>
          <w:sz w:val="20"/>
          <w:szCs w:val="20"/>
        </w:rPr>
        <w:t>enden</w:t>
      </w:r>
      <w:r w:rsidRPr="00FC6E5B">
        <w:rPr>
          <w:rFonts w:ascii="DIN Pro Regular" w:hAnsi="DIN Pro Regular" w:cs="DIN Pro Regular"/>
          <w:b w:val="0"/>
          <w:sz w:val="20"/>
          <w:szCs w:val="20"/>
        </w:rPr>
        <w:t>erklärung</w:t>
      </w:r>
      <w:proofErr w:type="spellEnd"/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 ist die mitgelieferte Excel Datei „</w:t>
      </w:r>
      <w:proofErr w:type="spellStart"/>
      <w:r w:rsidRPr="00FC6E5B">
        <w:rPr>
          <w:rFonts w:ascii="DIN Pro Regular" w:hAnsi="DIN Pro Regular" w:cs="DIN Pro Regular"/>
          <w:b w:val="0"/>
          <w:sz w:val="20"/>
          <w:szCs w:val="20"/>
        </w:rPr>
        <w:t>Verfasse</w:t>
      </w:r>
      <w:r w:rsidR="009F2DAC" w:rsidRPr="00FC6E5B">
        <w:rPr>
          <w:rFonts w:ascii="DIN Pro Regular" w:hAnsi="DIN Pro Regular" w:cs="DIN Pro Regular"/>
          <w:b w:val="0"/>
          <w:sz w:val="20"/>
          <w:szCs w:val="20"/>
        </w:rPr>
        <w:t>nden</w:t>
      </w:r>
      <w:r w:rsidRPr="00FC6E5B">
        <w:rPr>
          <w:rFonts w:ascii="DIN Pro Regular" w:hAnsi="DIN Pro Regular" w:cs="DIN Pro Regular"/>
          <w:b w:val="0"/>
          <w:sz w:val="20"/>
          <w:szCs w:val="20"/>
        </w:rPr>
        <w:t>information</w:t>
      </w:r>
      <w:proofErr w:type="spellEnd"/>
      <w:r w:rsidRPr="00FC6E5B">
        <w:rPr>
          <w:rFonts w:ascii="DIN Pro Regular" w:hAnsi="DIN Pro Regular" w:cs="DIN Pro Regular"/>
          <w:b w:val="0"/>
          <w:sz w:val="20"/>
          <w:szCs w:val="20"/>
        </w:rPr>
        <w:t>“ digital auszufüllen und als passwortgeschützte Zip-Datei digital abzugeben (</w:t>
      </w:r>
      <w:proofErr w:type="spellStart"/>
      <w:r w:rsidRPr="00FC6E5B">
        <w:rPr>
          <w:rFonts w:ascii="DIN Pro Regular" w:hAnsi="DIN Pro Regular" w:cs="DIN Pro Regular"/>
          <w:b w:val="0"/>
          <w:sz w:val="20"/>
          <w:szCs w:val="20"/>
        </w:rPr>
        <w:t>upload</w:t>
      </w:r>
      <w:proofErr w:type="spellEnd"/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). Mit der Öffnung der Umschläge der </w:t>
      </w:r>
      <w:proofErr w:type="spellStart"/>
      <w:r w:rsidRPr="00FC6E5B">
        <w:rPr>
          <w:rFonts w:ascii="DIN Pro Regular" w:hAnsi="DIN Pro Regular" w:cs="DIN Pro Regular"/>
          <w:b w:val="0"/>
          <w:sz w:val="20"/>
          <w:szCs w:val="20"/>
        </w:rPr>
        <w:t>Verfasse</w:t>
      </w:r>
      <w:r w:rsidR="009F2DAC" w:rsidRPr="00FC6E5B">
        <w:rPr>
          <w:rFonts w:ascii="DIN Pro Regular" w:hAnsi="DIN Pro Regular" w:cs="DIN Pro Regular"/>
          <w:b w:val="0"/>
          <w:sz w:val="20"/>
          <w:szCs w:val="20"/>
        </w:rPr>
        <w:t>ndene</w:t>
      </w:r>
      <w:r w:rsidRPr="00FC6E5B">
        <w:rPr>
          <w:rFonts w:ascii="DIN Pro Regular" w:hAnsi="DIN Pro Regular" w:cs="DIN Pro Regular"/>
          <w:b w:val="0"/>
          <w:sz w:val="20"/>
          <w:szCs w:val="20"/>
        </w:rPr>
        <w:t>rklärung</w:t>
      </w:r>
      <w:proofErr w:type="spellEnd"/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 kann die Datei </w:t>
      </w:r>
      <w:r w:rsidR="00FC6E5B" w:rsidRPr="00FC6E5B">
        <w:rPr>
          <w:rFonts w:ascii="DIN Pro Regular" w:hAnsi="DIN Pro Regular" w:cs="DIN Pro Regular"/>
          <w:b w:val="0"/>
          <w:sz w:val="20"/>
          <w:szCs w:val="20"/>
        </w:rPr>
        <w:t>mit untenstehendem Passwort</w:t>
      </w:r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 entschlüsselt werden.</w:t>
      </w:r>
    </w:p>
    <w:p w14:paraId="39E3B855" w14:textId="77777777" w:rsidR="00B357BE" w:rsidRPr="00FC6E5B" w:rsidRDefault="00B357BE" w:rsidP="000638C6">
      <w:pPr>
        <w:tabs>
          <w:tab w:val="right" w:pos="9638"/>
        </w:tabs>
        <w:spacing w:before="600"/>
        <w:rPr>
          <w:rFonts w:ascii="DIN Pro Regular" w:hAnsi="DIN Pro Regular" w:cs="DIN Pro Regular"/>
          <w:color w:val="BFBFBF"/>
          <w:sz w:val="18"/>
          <w:szCs w:val="18"/>
          <w:u w:val="single"/>
        </w:rPr>
      </w:pPr>
      <w:r w:rsidRPr="00FC6E5B">
        <w:rPr>
          <w:rFonts w:ascii="DIN Pro Regular" w:hAnsi="DIN Pro Regular" w:cs="DIN Pro Regular"/>
          <w:color w:val="BFBFBF"/>
          <w:sz w:val="18"/>
          <w:szCs w:val="18"/>
          <w:u w:val="single"/>
        </w:rPr>
        <w:tab/>
      </w:r>
    </w:p>
    <w:p w14:paraId="70236978" w14:textId="77777777" w:rsidR="004F5053" w:rsidRPr="00FC6E5B" w:rsidRDefault="004F5053" w:rsidP="000638C6">
      <w:pPr>
        <w:pStyle w:val="VFErklrungUnterpunkthalbzeiligErluterung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>Passwort</w:t>
      </w:r>
    </w:p>
    <w:p w14:paraId="19922392" w14:textId="4C7DFEC9" w:rsidR="00B357BE" w:rsidRPr="00421044" w:rsidRDefault="00B357BE" w:rsidP="00FC6E5B">
      <w:pPr>
        <w:pStyle w:val="berschrift2"/>
        <w:rPr>
          <w:color w:val="EE7219"/>
        </w:rPr>
      </w:pPr>
      <w:r w:rsidRPr="00421044">
        <w:rPr>
          <w:color w:val="EE7219"/>
        </w:rPr>
        <w:t xml:space="preserve">Kontakt für Benachrichtigung nach der </w:t>
      </w:r>
      <w:r w:rsidR="00421044" w:rsidRPr="00421044">
        <w:rPr>
          <w:color w:val="EE7219"/>
        </w:rPr>
        <w:t>Preisgerichts</w:t>
      </w:r>
      <w:r w:rsidRPr="00421044">
        <w:rPr>
          <w:color w:val="EE7219"/>
        </w:rPr>
        <w:t>sitzung</w:t>
      </w:r>
    </w:p>
    <w:p w14:paraId="166B5F00" w14:textId="77777777" w:rsidR="00B357BE" w:rsidRPr="00FC6E5B" w:rsidRDefault="00B357BE" w:rsidP="000638C6">
      <w:pPr>
        <w:tabs>
          <w:tab w:val="right" w:pos="9638"/>
        </w:tabs>
        <w:spacing w:before="600"/>
        <w:rPr>
          <w:rFonts w:ascii="DIN Pro Regular" w:hAnsi="DIN Pro Regular" w:cs="DIN Pro Regular"/>
          <w:color w:val="BFBFBF"/>
          <w:sz w:val="18"/>
          <w:szCs w:val="18"/>
          <w:u w:val="single"/>
        </w:rPr>
      </w:pPr>
      <w:r w:rsidRPr="00FC6E5B">
        <w:rPr>
          <w:rFonts w:ascii="DIN Pro Regular" w:hAnsi="DIN Pro Regular" w:cs="DIN Pro Regular"/>
          <w:color w:val="BFBFBF"/>
          <w:sz w:val="18"/>
          <w:szCs w:val="18"/>
          <w:u w:val="single"/>
        </w:rPr>
        <w:tab/>
      </w:r>
    </w:p>
    <w:p w14:paraId="30283700" w14:textId="77777777" w:rsidR="004F5053" w:rsidRPr="00FC6E5B" w:rsidRDefault="004F5053" w:rsidP="000638C6">
      <w:pPr>
        <w:pStyle w:val="VFErklrungUnterpunkthalbzeiligErluterung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>Mobilnummer/Mailadresse</w:t>
      </w:r>
    </w:p>
    <w:p w14:paraId="11D2D717" w14:textId="77777777" w:rsidR="00AF6706" w:rsidRPr="00421044" w:rsidRDefault="00AF6706" w:rsidP="00FC6E5B">
      <w:pPr>
        <w:pStyle w:val="berschrift2"/>
        <w:rPr>
          <w:color w:val="EE7219"/>
        </w:rPr>
      </w:pPr>
      <w:r w:rsidRPr="00421044">
        <w:rPr>
          <w:color w:val="EE7219"/>
        </w:rPr>
        <w:t>Hinweis</w:t>
      </w:r>
    </w:p>
    <w:p w14:paraId="609249E5" w14:textId="6183C7F0" w:rsidR="00AF6706" w:rsidRPr="00FC6E5B" w:rsidRDefault="00AF6706" w:rsidP="000638C6">
      <w:pPr>
        <w:pStyle w:val="VF-Erkl-Erklrungszeile"/>
        <w:rPr>
          <w:rFonts w:ascii="DIN Pro Regular" w:hAnsi="DIN Pro Regular" w:cs="DIN Pro Regular"/>
          <w:b w:val="0"/>
          <w:sz w:val="20"/>
          <w:szCs w:val="20"/>
        </w:rPr>
      </w:pPr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Die </w:t>
      </w:r>
      <w:proofErr w:type="spellStart"/>
      <w:r w:rsidRPr="00FC6E5B">
        <w:rPr>
          <w:rFonts w:ascii="DIN Pro Regular" w:hAnsi="DIN Pro Regular" w:cs="DIN Pro Regular"/>
          <w:b w:val="0"/>
          <w:sz w:val="20"/>
          <w:szCs w:val="20"/>
        </w:rPr>
        <w:t>Verfasse</w:t>
      </w:r>
      <w:r w:rsidR="009F2DAC" w:rsidRPr="00FC6E5B">
        <w:rPr>
          <w:rFonts w:ascii="DIN Pro Regular" w:hAnsi="DIN Pro Regular" w:cs="DIN Pro Regular"/>
          <w:b w:val="0"/>
          <w:sz w:val="20"/>
          <w:szCs w:val="20"/>
        </w:rPr>
        <w:t>nden</w:t>
      </w:r>
      <w:r w:rsidRPr="00FC6E5B">
        <w:rPr>
          <w:rFonts w:ascii="DIN Pro Regular" w:hAnsi="DIN Pro Regular" w:cs="DIN Pro Regular"/>
          <w:b w:val="0"/>
          <w:sz w:val="20"/>
          <w:szCs w:val="20"/>
        </w:rPr>
        <w:t>erklärung</w:t>
      </w:r>
      <w:proofErr w:type="spellEnd"/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 darf inhaltlich nicht abgeändert werden und ist für die unterzeichnenden Verfasse</w:t>
      </w:r>
      <w:r w:rsidR="009F2DAC" w:rsidRPr="00FC6E5B">
        <w:rPr>
          <w:rFonts w:ascii="DIN Pro Regular" w:hAnsi="DIN Pro Regular" w:cs="DIN Pro Regular"/>
          <w:b w:val="0"/>
          <w:sz w:val="20"/>
          <w:szCs w:val="20"/>
        </w:rPr>
        <w:t>nden</w:t>
      </w:r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, bevollmächtigten </w:t>
      </w:r>
      <w:proofErr w:type="spellStart"/>
      <w:r w:rsidRPr="00FC6E5B">
        <w:rPr>
          <w:rFonts w:ascii="DIN Pro Regular" w:hAnsi="DIN Pro Regular" w:cs="DIN Pro Regular"/>
          <w:b w:val="0"/>
          <w:sz w:val="20"/>
          <w:szCs w:val="20"/>
        </w:rPr>
        <w:t>Vertreter</w:t>
      </w:r>
      <w:r w:rsidR="009F2DAC" w:rsidRPr="00FC6E5B">
        <w:rPr>
          <w:rFonts w:ascii="DIN Pro Regular" w:hAnsi="DIN Pro Regular" w:cs="DIN Pro Regular"/>
          <w:b w:val="0"/>
          <w:sz w:val="20"/>
          <w:szCs w:val="20"/>
        </w:rPr>
        <w:t>:innen</w:t>
      </w:r>
      <w:proofErr w:type="spellEnd"/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 oder </w:t>
      </w:r>
      <w:proofErr w:type="spellStart"/>
      <w:r w:rsidRPr="00FC6E5B">
        <w:rPr>
          <w:rFonts w:ascii="DIN Pro Regular" w:hAnsi="DIN Pro Regular" w:cs="DIN Pro Regular"/>
          <w:b w:val="0"/>
          <w:sz w:val="20"/>
          <w:szCs w:val="20"/>
        </w:rPr>
        <w:t>Gesellschafter</w:t>
      </w:r>
      <w:r w:rsidR="009F2DAC" w:rsidRPr="00FC6E5B">
        <w:rPr>
          <w:rFonts w:ascii="DIN Pro Regular" w:hAnsi="DIN Pro Regular" w:cs="DIN Pro Regular"/>
          <w:b w:val="0"/>
          <w:sz w:val="20"/>
          <w:szCs w:val="20"/>
        </w:rPr>
        <w:t>:innen</w:t>
      </w:r>
      <w:proofErr w:type="spellEnd"/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 verbindlich. </w:t>
      </w:r>
    </w:p>
    <w:p w14:paraId="6729CD66" w14:textId="69B0946F" w:rsidR="00AF6706" w:rsidRPr="00FC6E5B" w:rsidRDefault="00AF6706" w:rsidP="000638C6">
      <w:pPr>
        <w:pStyle w:val="VF-Erkl-Erklrungszeile"/>
        <w:rPr>
          <w:rFonts w:ascii="DIN Pro Regular" w:hAnsi="DIN Pro Regular" w:cs="DIN Pro Regular"/>
          <w:b w:val="0"/>
          <w:sz w:val="20"/>
          <w:szCs w:val="20"/>
        </w:rPr>
      </w:pPr>
      <w:r w:rsidRPr="00FC6E5B">
        <w:rPr>
          <w:rFonts w:ascii="DIN Pro Regular" w:hAnsi="DIN Pro Regular" w:cs="DIN Pro Regular"/>
          <w:b w:val="0"/>
          <w:sz w:val="20"/>
          <w:szCs w:val="20"/>
        </w:rPr>
        <w:t>Der / Die Verfasse</w:t>
      </w:r>
      <w:r w:rsidR="009F2DAC" w:rsidRPr="00FC6E5B">
        <w:rPr>
          <w:rFonts w:ascii="DIN Pro Regular" w:hAnsi="DIN Pro Regular" w:cs="DIN Pro Regular"/>
          <w:b w:val="0"/>
          <w:sz w:val="20"/>
          <w:szCs w:val="20"/>
        </w:rPr>
        <w:t>nde</w:t>
      </w:r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 ist mit der Nennung seines / ihres Namens auch dann einverstanden, wenn das Projekt nicht prämiert wurde.</w:t>
      </w:r>
    </w:p>
    <w:p w14:paraId="17D80E56" w14:textId="7711AC8A" w:rsidR="00D16954" w:rsidRPr="00FC6E5B" w:rsidRDefault="00AF6706" w:rsidP="000638C6">
      <w:pPr>
        <w:pStyle w:val="VF-Erkl-Erklrungszeile"/>
        <w:spacing w:before="0"/>
        <w:rPr>
          <w:rFonts w:ascii="DIN Pro Regular" w:hAnsi="DIN Pro Regular" w:cs="DIN Pro Regular"/>
          <w:b w:val="0"/>
          <w:sz w:val="20"/>
          <w:szCs w:val="20"/>
        </w:rPr>
      </w:pPr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(Die </w:t>
      </w:r>
      <w:proofErr w:type="spellStart"/>
      <w:r w:rsidRPr="00FC6E5B">
        <w:rPr>
          <w:rFonts w:ascii="DIN Pro Regular" w:hAnsi="DIN Pro Regular" w:cs="DIN Pro Regular"/>
          <w:b w:val="0"/>
          <w:sz w:val="20"/>
          <w:szCs w:val="20"/>
        </w:rPr>
        <w:t>Verfass</w:t>
      </w:r>
      <w:r w:rsidR="009F2DAC" w:rsidRPr="00FC6E5B">
        <w:rPr>
          <w:rFonts w:ascii="DIN Pro Regular" w:hAnsi="DIN Pro Regular" w:cs="DIN Pro Regular"/>
          <w:b w:val="0"/>
          <w:sz w:val="20"/>
          <w:szCs w:val="20"/>
        </w:rPr>
        <w:t>enden</w:t>
      </w:r>
      <w:r w:rsidRPr="00FC6E5B">
        <w:rPr>
          <w:rFonts w:ascii="DIN Pro Regular" w:hAnsi="DIN Pro Regular" w:cs="DIN Pro Regular"/>
          <w:b w:val="0"/>
          <w:sz w:val="20"/>
          <w:szCs w:val="20"/>
        </w:rPr>
        <w:t>erklärung</w:t>
      </w:r>
      <w:proofErr w:type="spellEnd"/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 bitte in einem neutralen, undurchsichtigen, verschlossenen Kuvert, mit Angabe der </w:t>
      </w:r>
      <w:r w:rsidR="0004320A">
        <w:rPr>
          <w:rFonts w:ascii="DIN Pro Regular" w:hAnsi="DIN Pro Regular" w:cs="DIN Pro Regular"/>
          <w:b w:val="0"/>
          <w:sz w:val="20"/>
          <w:szCs w:val="20"/>
        </w:rPr>
        <w:t>„</w:t>
      </w:r>
      <w:r w:rsidRPr="00FC6E5B">
        <w:rPr>
          <w:rFonts w:ascii="DIN Pro Regular" w:hAnsi="DIN Pro Regular" w:cs="DIN Pro Regular"/>
          <w:b w:val="0"/>
          <w:sz w:val="20"/>
          <w:szCs w:val="20"/>
        </w:rPr>
        <w:t>Kennzahl</w:t>
      </w:r>
      <w:r w:rsidR="0004320A">
        <w:rPr>
          <w:rFonts w:ascii="DIN Pro Regular" w:hAnsi="DIN Pro Regular" w:cs="DIN Pro Regular"/>
          <w:b w:val="0"/>
          <w:sz w:val="20"/>
          <w:szCs w:val="20"/>
        </w:rPr>
        <w:t>“</w:t>
      </w:r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 und </w:t>
      </w:r>
      <w:r w:rsidR="0004320A">
        <w:rPr>
          <w:rFonts w:ascii="DIN Pro Regular" w:hAnsi="DIN Pro Regular" w:cs="DIN Pro Regular"/>
          <w:b w:val="0"/>
          <w:sz w:val="20"/>
          <w:szCs w:val="20"/>
        </w:rPr>
        <w:t>„</w:t>
      </w:r>
      <w:proofErr w:type="spellStart"/>
      <w:r w:rsidRPr="00FC6E5B">
        <w:rPr>
          <w:rFonts w:ascii="DIN Pro Regular" w:hAnsi="DIN Pro Regular" w:cs="DIN Pro Regular"/>
          <w:b w:val="0"/>
          <w:sz w:val="20"/>
          <w:szCs w:val="20"/>
        </w:rPr>
        <w:t>Verfasse</w:t>
      </w:r>
      <w:r w:rsidR="009F2DAC" w:rsidRPr="00FC6E5B">
        <w:rPr>
          <w:rFonts w:ascii="DIN Pro Regular" w:hAnsi="DIN Pro Regular" w:cs="DIN Pro Regular"/>
          <w:b w:val="0"/>
          <w:sz w:val="20"/>
          <w:szCs w:val="20"/>
        </w:rPr>
        <w:t>nden</w:t>
      </w:r>
      <w:r w:rsidRPr="00FC6E5B">
        <w:rPr>
          <w:rFonts w:ascii="DIN Pro Regular" w:hAnsi="DIN Pro Regular" w:cs="DIN Pro Regular"/>
          <w:b w:val="0"/>
          <w:sz w:val="20"/>
          <w:szCs w:val="20"/>
        </w:rPr>
        <w:t>erklärung</w:t>
      </w:r>
      <w:proofErr w:type="spellEnd"/>
      <w:r w:rsidR="0004320A">
        <w:rPr>
          <w:rFonts w:ascii="DIN Pro Regular" w:hAnsi="DIN Pro Regular" w:cs="DIN Pro Regular"/>
          <w:b w:val="0"/>
          <w:sz w:val="20"/>
          <w:szCs w:val="20"/>
        </w:rPr>
        <w:t>“</w:t>
      </w:r>
      <w:r w:rsidRPr="00FC6E5B">
        <w:rPr>
          <w:rFonts w:ascii="DIN Pro Regular" w:hAnsi="DIN Pro Regular" w:cs="DIN Pro Regular"/>
          <w:b w:val="0"/>
          <w:sz w:val="20"/>
          <w:szCs w:val="20"/>
        </w:rPr>
        <w:t xml:space="preserve"> außen auf dem Umschlag, der Wettbewerbsarbeit beilegen!)</w:t>
      </w:r>
      <w:r w:rsidR="00C0709E" w:rsidRPr="00FC6E5B">
        <w:rPr>
          <w:rFonts w:ascii="DIN Pro Regular" w:hAnsi="DIN Pro Regular" w:cs="DIN Pro Regular"/>
          <w:b w:val="0"/>
          <w:sz w:val="20"/>
          <w:szCs w:val="20"/>
        </w:rPr>
        <w:t xml:space="preserve"> </w:t>
      </w:r>
    </w:p>
    <w:p w14:paraId="70DE3067" w14:textId="77777777" w:rsidR="00D16954" w:rsidRPr="00FC6E5B" w:rsidRDefault="00D16954" w:rsidP="000638C6">
      <w:pPr>
        <w:pStyle w:val="VF-Erkl-Erklrungszeile"/>
        <w:spacing w:before="0"/>
        <w:rPr>
          <w:rFonts w:ascii="DIN Pro Regular" w:hAnsi="DIN Pro Regular" w:cs="DIN Pro Regular"/>
          <w:b w:val="0"/>
          <w:sz w:val="20"/>
          <w:szCs w:val="20"/>
        </w:rPr>
      </w:pPr>
    </w:p>
    <w:p w14:paraId="0A7A05E1" w14:textId="1E264750" w:rsidR="00B357BE" w:rsidRPr="00FC6E5B" w:rsidRDefault="00ED4D27" w:rsidP="000638C6">
      <w:pPr>
        <w:pStyle w:val="VF-Erkl-Erklrungszeile"/>
        <w:spacing w:before="0"/>
        <w:rPr>
          <w:rStyle w:val="gepunkteteUnterstreichung"/>
          <w:rFonts w:ascii="DIN Pro Regular" w:hAnsi="DIN Pro Regular" w:cs="DIN Pro Regular"/>
          <w:b w:val="0"/>
          <w:color w:val="000000"/>
          <w:sz w:val="18"/>
          <w:szCs w:val="18"/>
          <w:u w:val="single"/>
        </w:rPr>
      </w:pPr>
      <w:r w:rsidRPr="00FC6E5B">
        <w:rPr>
          <w:rFonts w:ascii="DIN Pro Regular" w:hAnsi="DIN Pro Regular" w:cs="DIN Pro Regular"/>
          <w:b w:val="0"/>
          <w:sz w:val="26"/>
          <w:szCs w:val="26"/>
        </w:rPr>
        <w:br w:type="page"/>
      </w:r>
    </w:p>
    <w:p w14:paraId="2BEA610A" w14:textId="77777777" w:rsidR="00CA3AEA" w:rsidRPr="00FC6E5B" w:rsidRDefault="00CA3AEA" w:rsidP="00FC6E5B">
      <w:pPr>
        <w:pStyle w:val="berschrift1"/>
        <w:rPr>
          <w:b w:val="0"/>
          <w:bCs w:val="0"/>
        </w:rPr>
      </w:pPr>
    </w:p>
    <w:p w14:paraId="06403FD0" w14:textId="0E22C6FE" w:rsidR="00BD0EEB" w:rsidRPr="00421044" w:rsidRDefault="00393453" w:rsidP="00FC6E5B">
      <w:pPr>
        <w:pStyle w:val="berschrift1"/>
        <w:rPr>
          <w:b w:val="0"/>
          <w:bCs w:val="0"/>
          <w:color w:val="EE7219"/>
        </w:rPr>
      </w:pPr>
      <w:r w:rsidRPr="00421044">
        <w:rPr>
          <w:b w:val="0"/>
          <w:bCs w:val="0"/>
          <w:color w:val="EE7219"/>
        </w:rPr>
        <w:t>Verfasse</w:t>
      </w:r>
      <w:r w:rsidR="009F2DAC" w:rsidRPr="00421044">
        <w:rPr>
          <w:b w:val="0"/>
          <w:bCs w:val="0"/>
          <w:color w:val="EE7219"/>
        </w:rPr>
        <w:t>nde</w:t>
      </w:r>
      <w:r w:rsidRPr="00421044">
        <w:rPr>
          <w:b w:val="0"/>
          <w:bCs w:val="0"/>
          <w:color w:val="EE7219"/>
        </w:rPr>
        <w:t xml:space="preserve"> Architektur</w:t>
      </w:r>
    </w:p>
    <w:p w14:paraId="69DCD571" w14:textId="77777777" w:rsidR="00743105" w:rsidRPr="00FC6E5B" w:rsidRDefault="00743105" w:rsidP="000638C6">
      <w:pPr>
        <w:tabs>
          <w:tab w:val="left" w:pos="709"/>
        </w:tabs>
        <w:rPr>
          <w:rFonts w:ascii="DIN Pro Regular" w:hAnsi="DIN Pro Regular" w:cs="DIN Pro Regular"/>
          <w:sz w:val="10"/>
          <w:szCs w:val="10"/>
        </w:rPr>
      </w:pPr>
    </w:p>
    <w:p w14:paraId="57F549CF" w14:textId="77777777" w:rsidR="00BD0EEB" w:rsidRPr="00FC6E5B" w:rsidRDefault="00BD0EEB" w:rsidP="000638C6">
      <w:pPr>
        <w:tabs>
          <w:tab w:val="left" w:pos="851"/>
          <w:tab w:val="left" w:pos="2410"/>
        </w:tabs>
        <w:rPr>
          <w:rFonts w:ascii="DIN Pro Medium" w:hAnsi="DIN Pro Medium" w:cs="DIN Pro Medium"/>
          <w:sz w:val="24"/>
          <w:szCs w:val="24"/>
        </w:rPr>
      </w:pPr>
      <w:r w:rsidRPr="00FC6E5B">
        <w:rPr>
          <w:rFonts w:ascii="Segoe UI Symbol" w:eastAsia="MS Mincho" w:hAnsi="Segoe UI Symbol" w:cs="Segoe UI Symbol"/>
          <w:color w:val="000000"/>
          <w:sz w:val="28"/>
          <w:szCs w:val="28"/>
        </w:rPr>
        <w:t>☐</w:t>
      </w:r>
      <w:r w:rsidRPr="00FC6E5B">
        <w:rPr>
          <w:rFonts w:ascii="DIN Pro Regular" w:hAnsi="DIN Pro Regular" w:cs="DIN Pro Regular"/>
          <w:sz w:val="24"/>
          <w:szCs w:val="24"/>
        </w:rPr>
        <w:t xml:space="preserve"> </w:t>
      </w:r>
      <w:r w:rsidRPr="00FC6E5B">
        <w:rPr>
          <w:rFonts w:ascii="DIN Pro Medium" w:hAnsi="DIN Pro Medium" w:cs="DIN Pro Medium"/>
          <w:szCs w:val="22"/>
        </w:rPr>
        <w:t>Natürliche Person</w:t>
      </w:r>
      <w:r w:rsidR="00E66670" w:rsidRPr="00FC6E5B">
        <w:rPr>
          <w:rFonts w:ascii="DIN Pro Medium" w:hAnsi="DIN Pro Medium" w:cs="DIN Pro Medium"/>
          <w:szCs w:val="22"/>
        </w:rPr>
        <w:t>(en)</w:t>
      </w:r>
    </w:p>
    <w:p w14:paraId="781D6A67" w14:textId="77777777" w:rsidR="00E66670" w:rsidRPr="00FC6E5B" w:rsidRDefault="00E66670" w:rsidP="000638C6">
      <w:pPr>
        <w:tabs>
          <w:tab w:val="left" w:pos="851"/>
          <w:tab w:val="left" w:pos="3550"/>
          <w:tab w:val="right" w:pos="8946"/>
        </w:tabs>
        <w:rPr>
          <w:rFonts w:ascii="DIN Pro Medium" w:hAnsi="DIN Pro Medium" w:cs="DIN Pro Medium"/>
          <w:sz w:val="24"/>
          <w:szCs w:val="24"/>
        </w:rPr>
      </w:pPr>
      <w:r w:rsidRPr="00FC6E5B">
        <w:rPr>
          <w:rFonts w:ascii="Segoe UI Symbol" w:eastAsia="MS Mincho" w:hAnsi="Segoe UI Symbol" w:cs="Segoe UI Symbol"/>
          <w:color w:val="000000"/>
          <w:sz w:val="28"/>
          <w:szCs w:val="28"/>
        </w:rPr>
        <w:t>☐</w:t>
      </w:r>
      <w:r w:rsidRPr="00FC6E5B">
        <w:rPr>
          <w:rFonts w:ascii="DIN Pro Medium" w:hAnsi="DIN Pro Medium" w:cs="DIN Pro Medium"/>
          <w:sz w:val="24"/>
          <w:szCs w:val="24"/>
        </w:rPr>
        <w:t xml:space="preserve"> </w:t>
      </w:r>
      <w:r w:rsidRPr="00FC6E5B">
        <w:rPr>
          <w:rFonts w:ascii="DIN Pro Medium" w:hAnsi="DIN Pro Medium" w:cs="DIN Pro Medium"/>
          <w:szCs w:val="22"/>
        </w:rPr>
        <w:t>Arbeitsgemeinschaft</w:t>
      </w:r>
      <w:r w:rsidRPr="00FC6E5B">
        <w:rPr>
          <w:rFonts w:ascii="DIN Pro Medium" w:hAnsi="DIN Pro Medium" w:cs="DIN Pro Medium"/>
          <w:sz w:val="24"/>
          <w:szCs w:val="24"/>
        </w:rPr>
        <w:tab/>
      </w:r>
      <w:r w:rsidRPr="00FC6E5B">
        <w:rPr>
          <w:rFonts w:ascii="Segoe UI Symbol" w:eastAsia="MS Mincho" w:hAnsi="Segoe UI Symbol" w:cs="Segoe UI Symbol"/>
          <w:color w:val="000000"/>
          <w:sz w:val="28"/>
          <w:szCs w:val="28"/>
        </w:rPr>
        <w:t>☐</w:t>
      </w:r>
      <w:r w:rsidRPr="00FC6E5B">
        <w:rPr>
          <w:rFonts w:ascii="DIN Pro Medium" w:hAnsi="DIN Pro Medium" w:cs="DIN Pro Medium"/>
          <w:sz w:val="24"/>
          <w:szCs w:val="24"/>
        </w:rPr>
        <w:t xml:space="preserve"> </w:t>
      </w:r>
      <w:r w:rsidRPr="00FC6E5B">
        <w:rPr>
          <w:rFonts w:ascii="DIN Pro Medium" w:hAnsi="DIN Pro Medium" w:cs="DIN Pro Medium"/>
          <w:szCs w:val="22"/>
        </w:rPr>
        <w:t>Partnerschaft</w:t>
      </w:r>
      <w:r w:rsidRPr="00FC6E5B">
        <w:rPr>
          <w:rFonts w:ascii="DIN Pro Medium" w:hAnsi="DIN Pro Medium" w:cs="DIN Pro Medium"/>
          <w:sz w:val="24"/>
          <w:szCs w:val="24"/>
        </w:rPr>
        <w:tab/>
      </w:r>
      <w:r w:rsidRPr="00FC6E5B">
        <w:rPr>
          <w:rFonts w:ascii="Segoe UI Symbol" w:eastAsia="MS Mincho" w:hAnsi="Segoe UI Symbol" w:cs="Segoe UI Symbol"/>
          <w:color w:val="000000"/>
          <w:sz w:val="28"/>
          <w:szCs w:val="28"/>
        </w:rPr>
        <w:t>☐</w:t>
      </w:r>
      <w:r w:rsidRPr="00FC6E5B">
        <w:rPr>
          <w:rFonts w:ascii="DIN Pro Medium" w:hAnsi="DIN Pro Medium" w:cs="DIN Pro Medium"/>
          <w:sz w:val="24"/>
          <w:szCs w:val="24"/>
        </w:rPr>
        <w:t xml:space="preserve"> </w:t>
      </w:r>
      <w:r w:rsidRPr="00FC6E5B">
        <w:rPr>
          <w:rFonts w:ascii="DIN Pro Medium" w:hAnsi="DIN Pro Medium" w:cs="DIN Pro Medium"/>
          <w:szCs w:val="22"/>
        </w:rPr>
        <w:t>Juristische Person</w:t>
      </w:r>
    </w:p>
    <w:p w14:paraId="1B87FA51" w14:textId="77777777" w:rsidR="007264DA" w:rsidRPr="00FC6E5B" w:rsidRDefault="007264DA" w:rsidP="000638C6">
      <w:pPr>
        <w:pStyle w:val="VFErklrungUnterpunkt"/>
        <w:widowControl w:val="0"/>
        <w:spacing w:before="300"/>
        <w:rPr>
          <w:rStyle w:val="gepunkteteUnterstreichung"/>
          <w:rFonts w:ascii="DIN Pro Regular" w:hAnsi="DIN Pro Regular" w:cs="DIN Pro Regular"/>
          <w:color w:val="BFBFBF"/>
          <w:sz w:val="24"/>
          <w:u w:val="single"/>
        </w:rPr>
      </w:pPr>
      <w:r w:rsidRPr="00FC6E5B">
        <w:rPr>
          <w:rStyle w:val="gepunkteteUnterstreichung"/>
          <w:rFonts w:ascii="DIN Pro Regular" w:hAnsi="DIN Pro Regular" w:cs="DIN Pro Regular"/>
          <w:color w:val="BFBFBF"/>
          <w:u w:val="single"/>
        </w:rPr>
        <w:tab/>
      </w:r>
    </w:p>
    <w:p w14:paraId="4A9AA382" w14:textId="77777777" w:rsidR="00393453" w:rsidRPr="00FC6E5B" w:rsidRDefault="00393453" w:rsidP="000638C6">
      <w:pPr>
        <w:pStyle w:val="VFErklrungUnterpunkthalbzeiligErluterung"/>
        <w:spacing w:before="60"/>
        <w:rPr>
          <w:rFonts w:ascii="DIN Pro Regular" w:hAnsi="DIN Pro Regular" w:cs="DIN Pro Regular"/>
          <w:sz w:val="18"/>
          <w:szCs w:val="18"/>
        </w:rPr>
      </w:pPr>
      <w:proofErr w:type="spellStart"/>
      <w:r w:rsidRPr="00FC6E5B">
        <w:rPr>
          <w:rFonts w:ascii="DIN Pro Regular" w:hAnsi="DIN Pro Regular" w:cs="DIN Pro Regular"/>
          <w:sz w:val="18"/>
          <w:szCs w:val="18"/>
        </w:rPr>
        <w:t>Büroname</w:t>
      </w:r>
      <w:proofErr w:type="spellEnd"/>
    </w:p>
    <w:p w14:paraId="297F80E7" w14:textId="77777777" w:rsidR="007264DA" w:rsidRPr="00FC6E5B" w:rsidRDefault="007264DA" w:rsidP="000638C6">
      <w:pPr>
        <w:pStyle w:val="VFErklrungUnterpunkt"/>
        <w:spacing w:before="240"/>
        <w:rPr>
          <w:rStyle w:val="gepunkteteUnterstreichung"/>
          <w:rFonts w:ascii="DIN Pro Regular" w:hAnsi="DIN Pro Regular" w:cs="DIN Pro Regular"/>
          <w:color w:val="BFBFBF"/>
          <w:sz w:val="24"/>
          <w:u w:val="single"/>
        </w:rPr>
      </w:pPr>
      <w:r w:rsidRPr="00FC6E5B">
        <w:rPr>
          <w:rStyle w:val="gepunkteteUnterstreichung"/>
          <w:rFonts w:ascii="DIN Pro Regular" w:hAnsi="DIN Pro Regular" w:cs="DIN Pro Regular"/>
          <w:color w:val="BFBFBF"/>
          <w:u w:val="single"/>
        </w:rPr>
        <w:tab/>
      </w:r>
    </w:p>
    <w:p w14:paraId="1B80ED1F" w14:textId="77777777" w:rsidR="007264DA" w:rsidRPr="00FC6E5B" w:rsidRDefault="007D6720" w:rsidP="000638C6">
      <w:pPr>
        <w:pStyle w:val="VFErklrungUnterpunkthalbzeiligErluterung"/>
        <w:spacing w:before="6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>Fachrichtung</w:t>
      </w:r>
    </w:p>
    <w:p w14:paraId="3C157183" w14:textId="77777777" w:rsidR="007264DA" w:rsidRPr="00FC6E5B" w:rsidRDefault="007264DA" w:rsidP="000638C6">
      <w:pPr>
        <w:pStyle w:val="VFErklrungUnterpunkt"/>
        <w:spacing w:before="240"/>
        <w:rPr>
          <w:rStyle w:val="gepunkteteUnterstreichung"/>
          <w:rFonts w:ascii="DIN Pro Regular" w:hAnsi="DIN Pro Regular" w:cs="DIN Pro Regular"/>
          <w:color w:val="BFBFBF"/>
          <w:u w:val="single"/>
        </w:rPr>
      </w:pPr>
      <w:r w:rsidRPr="00FC6E5B">
        <w:rPr>
          <w:rStyle w:val="gepunkteteUnterstreichung"/>
          <w:rFonts w:ascii="DIN Pro Regular" w:hAnsi="DIN Pro Regular" w:cs="DIN Pro Regular"/>
          <w:color w:val="BFBFBF"/>
          <w:u w:val="single"/>
        </w:rPr>
        <w:tab/>
      </w:r>
    </w:p>
    <w:p w14:paraId="1DB091B9" w14:textId="77777777" w:rsidR="007264DA" w:rsidRPr="00FC6E5B" w:rsidRDefault="007264DA" w:rsidP="000638C6">
      <w:pPr>
        <w:pStyle w:val="VFErklrungUnterpunkthalbzeiligErluterung"/>
        <w:spacing w:before="6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>Adresse</w:t>
      </w:r>
    </w:p>
    <w:p w14:paraId="19D32599" w14:textId="77777777" w:rsidR="007264DA" w:rsidRPr="00FC6E5B" w:rsidRDefault="007264DA" w:rsidP="000638C6">
      <w:pPr>
        <w:pStyle w:val="VFErklrungUnterpunkt"/>
        <w:spacing w:before="240"/>
        <w:rPr>
          <w:rStyle w:val="gepunkteteUnterstreichung"/>
          <w:rFonts w:ascii="DIN Pro Regular" w:hAnsi="DIN Pro Regular" w:cs="DIN Pro Regular"/>
          <w:color w:val="BFBFBF"/>
          <w:u w:val="single"/>
        </w:rPr>
      </w:pPr>
      <w:r w:rsidRPr="00FC6E5B">
        <w:rPr>
          <w:rStyle w:val="gepunkteteUnterstreichung"/>
          <w:rFonts w:ascii="DIN Pro Regular" w:hAnsi="DIN Pro Regular" w:cs="DIN Pro Regular"/>
          <w:color w:val="BFBFBF"/>
          <w:u w:val="single"/>
        </w:rPr>
        <w:tab/>
      </w:r>
    </w:p>
    <w:p w14:paraId="54562BAF" w14:textId="5B505753" w:rsidR="00C16EDD" w:rsidRPr="00FC6E5B" w:rsidRDefault="00EA5F5C" w:rsidP="000638C6">
      <w:pPr>
        <w:tabs>
          <w:tab w:val="left" w:pos="3408"/>
          <w:tab w:val="left" w:pos="6674"/>
          <w:tab w:val="left" w:pos="9638"/>
        </w:tabs>
        <w:spacing w:before="60"/>
        <w:rPr>
          <w:rFonts w:ascii="DIN Pro Regular" w:hAnsi="DIN Pro Regular" w:cs="DIN Pro Regular"/>
          <w:color w:val="A6A6A6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>Fon</w:t>
      </w:r>
      <w:r w:rsidR="004225E0" w:rsidRPr="00FC6E5B">
        <w:rPr>
          <w:rFonts w:ascii="DIN Pro Regular" w:hAnsi="DIN Pro Regular" w:cs="DIN Pro Regular"/>
          <w:sz w:val="18"/>
          <w:szCs w:val="18"/>
        </w:rPr>
        <w:t xml:space="preserve">   </w:t>
      </w:r>
      <w:r w:rsidR="00B3618D" w:rsidRPr="00FC6E5B">
        <w:rPr>
          <w:rFonts w:ascii="DIN Pro Regular" w:hAnsi="DIN Pro Regular" w:cs="DIN Pro Regular"/>
          <w:color w:val="A6A6A6"/>
          <w:sz w:val="18"/>
          <w:szCs w:val="18"/>
        </w:rPr>
        <w:tab/>
      </w:r>
      <w:r w:rsidR="004225E0" w:rsidRPr="00FC6E5B">
        <w:rPr>
          <w:rFonts w:ascii="DIN Pro Regular" w:hAnsi="DIN Pro Regular" w:cs="DIN Pro Regular"/>
          <w:sz w:val="18"/>
          <w:szCs w:val="18"/>
        </w:rPr>
        <w:t xml:space="preserve">   </w:t>
      </w:r>
      <w:proofErr w:type="gramStart"/>
      <w:r w:rsidR="004225E0" w:rsidRPr="00FC6E5B">
        <w:rPr>
          <w:rFonts w:ascii="DIN Pro Regular" w:hAnsi="DIN Pro Regular" w:cs="DIN Pro Regular"/>
          <w:sz w:val="18"/>
          <w:szCs w:val="18"/>
        </w:rPr>
        <w:t xml:space="preserve">Fax  </w:t>
      </w:r>
      <w:r w:rsidR="00B3618D" w:rsidRPr="00FC6E5B">
        <w:rPr>
          <w:rFonts w:ascii="DIN Pro Regular" w:hAnsi="DIN Pro Regular" w:cs="DIN Pro Regular"/>
          <w:color w:val="A6A6A6"/>
          <w:sz w:val="18"/>
          <w:szCs w:val="18"/>
        </w:rPr>
        <w:tab/>
      </w:r>
      <w:r w:rsidRPr="00FC6E5B">
        <w:rPr>
          <w:rFonts w:ascii="DIN Pro Regular" w:hAnsi="DIN Pro Regular" w:cs="DIN Pro Regular"/>
          <w:color w:val="A6A6A6"/>
          <w:sz w:val="18"/>
          <w:szCs w:val="18"/>
        </w:rPr>
        <w:t xml:space="preserve"> </w:t>
      </w:r>
      <w:r w:rsidR="004225E0" w:rsidRPr="00FC6E5B">
        <w:rPr>
          <w:rFonts w:ascii="DIN Pro Regular" w:hAnsi="DIN Pro Regular" w:cs="DIN Pro Regular"/>
          <w:color w:val="A6A6A6"/>
          <w:sz w:val="18"/>
          <w:szCs w:val="18"/>
        </w:rPr>
        <w:t xml:space="preserve">  </w:t>
      </w:r>
      <w:r w:rsidR="00A50A33" w:rsidRPr="00FC6E5B">
        <w:rPr>
          <w:rFonts w:ascii="DIN Pro Regular" w:hAnsi="DIN Pro Regular" w:cs="DIN Pro Regular"/>
          <w:sz w:val="18"/>
          <w:szCs w:val="18"/>
        </w:rPr>
        <w:t>E-Mail</w:t>
      </w:r>
      <w:proofErr w:type="gramEnd"/>
      <w:r w:rsidR="00B3618D" w:rsidRPr="00FC6E5B">
        <w:rPr>
          <w:rFonts w:ascii="DIN Pro Regular" w:hAnsi="DIN Pro Regular" w:cs="DIN Pro Regular"/>
          <w:color w:val="A6A6A6"/>
          <w:sz w:val="18"/>
          <w:szCs w:val="18"/>
        </w:rPr>
        <w:t xml:space="preserve">  </w:t>
      </w:r>
      <w:r w:rsidR="00B3618D" w:rsidRPr="00FC6E5B">
        <w:rPr>
          <w:rFonts w:ascii="DIN Pro Regular" w:hAnsi="DIN Pro Regular" w:cs="DIN Pro Regular"/>
          <w:color w:val="A6A6A6"/>
          <w:sz w:val="18"/>
          <w:szCs w:val="18"/>
        </w:rPr>
        <w:tab/>
      </w:r>
    </w:p>
    <w:p w14:paraId="227424E2" w14:textId="6E21497B" w:rsidR="00AF621F" w:rsidRPr="00FC6E5B" w:rsidRDefault="006C5787" w:rsidP="000638C6">
      <w:pPr>
        <w:spacing w:before="240"/>
        <w:jc w:val="both"/>
        <w:rPr>
          <w:rFonts w:ascii="DIN Pro Regular" w:hAnsi="DIN Pro Regular" w:cs="DIN Pro Regular"/>
          <w:sz w:val="10"/>
          <w:szCs w:val="10"/>
        </w:rPr>
      </w:pPr>
      <w:r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1F297D" wp14:editId="103E011A">
                <wp:simplePos x="0" y="0"/>
                <wp:positionH relativeFrom="margin">
                  <wp:posOffset>0</wp:posOffset>
                </wp:positionH>
                <wp:positionV relativeFrom="paragraph">
                  <wp:posOffset>2311400</wp:posOffset>
                </wp:positionV>
                <wp:extent cx="2975610" cy="1969770"/>
                <wp:effectExtent l="0" t="0" r="21590" b="36830"/>
                <wp:wrapThrough wrapText="bothSides">
                  <wp:wrapPolygon edited="0">
                    <wp:start x="0" y="0"/>
                    <wp:lineTo x="0" y="21725"/>
                    <wp:lineTo x="21572" y="21725"/>
                    <wp:lineTo x="21572" y="0"/>
                    <wp:lineTo x="0" y="0"/>
                  </wp:wrapPolygon>
                </wp:wrapThrough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1969770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EF811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5E2F6A3B" w14:textId="41B60428" w:rsidR="00FC6E5B" w:rsidRPr="00FC6E5B" w:rsidRDefault="00FC6E5B" w:rsidP="00FC6E5B">
                            <w:pP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Verfassende:r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3</w:t>
                            </w:r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| Name, Vorname </w:t>
                            </w:r>
                          </w:p>
                          <w:p w14:paraId="5C0B5344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39863EE1" w14:textId="77777777" w:rsidR="00FC6E5B" w:rsidRPr="00FC6E5B" w:rsidRDefault="00FC6E5B" w:rsidP="00FC6E5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Berufsbezeichnung</w:t>
                            </w:r>
                          </w:p>
                          <w:p w14:paraId="6E271C25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6D6FB28C" w14:textId="77777777" w:rsidR="00FC6E5B" w:rsidRPr="00FC6E5B" w:rsidRDefault="00FC6E5B" w:rsidP="00FC6E5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Kammernummer, Eintragungsdatum und -ort</w:t>
                            </w:r>
                          </w:p>
                          <w:p w14:paraId="71218F7B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2F8A4DCE" w14:textId="77777777" w:rsidR="00FC6E5B" w:rsidRPr="00FC6E5B" w:rsidRDefault="00FC6E5B" w:rsidP="00FC6E5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Ort, Datum, Unterschrift</w:t>
                            </w:r>
                          </w:p>
                          <w:p w14:paraId="67D7B5DE" w14:textId="77777777" w:rsidR="00FC6E5B" w:rsidRPr="00FC6E5B" w:rsidRDefault="00FC6E5B" w:rsidP="00FC6E5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F297D" id="Rechteck 7" o:spid="_x0000_s1026" style="position:absolute;left:0;text-align:left;margin-left:0;margin-top:182pt;width:234.3pt;height:155.1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" fillcolor="#e4f1ff" strokecolor="#e7e6e6 [3214]" strokeweight=".25pt">
                <v:fill opacity="32896f"/>
                <v:stroke opacity="0"/>
                <v:textbox inset="1.5mm">
                  <w:txbxContent>
                    <w:p w14:paraId="0A6EF811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5E2F6A3B" w14:textId="41B60428" w:rsidR="00FC6E5B" w:rsidRPr="00FC6E5B" w:rsidRDefault="00FC6E5B" w:rsidP="00FC6E5B">
                      <w:pP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</w:pPr>
                      <w:proofErr w:type="spellStart"/>
                      <w:proofErr w:type="gram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Verfassende:r</w:t>
                      </w:r>
                      <w:proofErr w:type="spellEnd"/>
                      <w:proofErr w:type="gram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3</w:t>
                      </w:r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| Name, Vorname </w:t>
                      </w:r>
                    </w:p>
                    <w:p w14:paraId="5C0B5344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39863EE1" w14:textId="77777777" w:rsidR="00FC6E5B" w:rsidRPr="00FC6E5B" w:rsidRDefault="00FC6E5B" w:rsidP="00FC6E5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Berufsbezeichnung</w:t>
                      </w:r>
                    </w:p>
                    <w:p w14:paraId="6E271C25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6D6FB28C" w14:textId="77777777" w:rsidR="00FC6E5B" w:rsidRPr="00FC6E5B" w:rsidRDefault="00FC6E5B" w:rsidP="00FC6E5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Kammernummer, Eintragungsdatum und -ort</w:t>
                      </w:r>
                    </w:p>
                    <w:p w14:paraId="71218F7B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2F8A4DCE" w14:textId="77777777" w:rsidR="00FC6E5B" w:rsidRPr="00FC6E5B" w:rsidRDefault="00FC6E5B" w:rsidP="00FC6E5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Ort, Datum, Unterschrift</w:t>
                      </w:r>
                    </w:p>
                    <w:p w14:paraId="67D7B5DE" w14:textId="77777777" w:rsidR="00FC6E5B" w:rsidRPr="00FC6E5B" w:rsidRDefault="00FC6E5B" w:rsidP="00FC6E5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D95358" wp14:editId="41A90B34">
                <wp:simplePos x="0" y="0"/>
                <wp:positionH relativeFrom="margin">
                  <wp:posOffset>3088005</wp:posOffset>
                </wp:positionH>
                <wp:positionV relativeFrom="paragraph">
                  <wp:posOffset>2311400</wp:posOffset>
                </wp:positionV>
                <wp:extent cx="2975610" cy="1969770"/>
                <wp:effectExtent l="0" t="0" r="21590" b="36830"/>
                <wp:wrapThrough wrapText="bothSides">
                  <wp:wrapPolygon edited="0">
                    <wp:start x="0" y="0"/>
                    <wp:lineTo x="0" y="21725"/>
                    <wp:lineTo x="21572" y="21725"/>
                    <wp:lineTo x="21572" y="0"/>
                    <wp:lineTo x="0" y="0"/>
                  </wp:wrapPolygon>
                </wp:wrapThrough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1969770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690447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2CD5F096" w14:textId="64574DC3" w:rsidR="00FC6E5B" w:rsidRPr="00FC6E5B" w:rsidRDefault="00FC6E5B" w:rsidP="00FC6E5B">
                            <w:pP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Verfassende:r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4 </w:t>
                            </w:r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| Name, Vorname </w:t>
                            </w:r>
                          </w:p>
                          <w:p w14:paraId="267B6756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67381499" w14:textId="77777777" w:rsidR="00FC6E5B" w:rsidRPr="00FC6E5B" w:rsidRDefault="00FC6E5B" w:rsidP="00FC6E5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Berufsbezeichnung</w:t>
                            </w:r>
                          </w:p>
                          <w:p w14:paraId="6D7B20EC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27AAFACB" w14:textId="77777777" w:rsidR="00FC6E5B" w:rsidRPr="00FC6E5B" w:rsidRDefault="00FC6E5B" w:rsidP="00FC6E5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Kammernummer, Eintragungsdatum und -ort</w:t>
                            </w:r>
                          </w:p>
                          <w:p w14:paraId="6563F75D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47159EC6" w14:textId="77777777" w:rsidR="00FC6E5B" w:rsidRPr="00FC6E5B" w:rsidRDefault="00FC6E5B" w:rsidP="00FC6E5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Ort, Datum, Unterschrift</w:t>
                            </w:r>
                          </w:p>
                          <w:p w14:paraId="2378F2AA" w14:textId="77777777" w:rsidR="00FC6E5B" w:rsidRPr="00FC6E5B" w:rsidRDefault="00FC6E5B" w:rsidP="00FC6E5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D95358" id="Rechteck 8" o:spid="_x0000_s1027" style="position:absolute;left:0;text-align:left;margin-left:243.15pt;margin-top:182pt;width:234.3pt;height:155.1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" fillcolor="#e4f1ff" strokecolor="#e7e6e6 [3214]" strokeweight=".25pt">
                <v:fill opacity="32896f"/>
                <v:stroke opacity="0"/>
                <v:textbox inset="1.5mm">
                  <w:txbxContent>
                    <w:p w14:paraId="59690447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2CD5F096" w14:textId="64574DC3" w:rsidR="00FC6E5B" w:rsidRPr="00FC6E5B" w:rsidRDefault="00FC6E5B" w:rsidP="00FC6E5B">
                      <w:pP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</w:pPr>
                      <w:proofErr w:type="spellStart"/>
                      <w:proofErr w:type="gram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Verfassende:r</w:t>
                      </w:r>
                      <w:proofErr w:type="spellEnd"/>
                      <w:proofErr w:type="gram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4 </w:t>
                      </w:r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| Name, Vorname </w:t>
                      </w:r>
                    </w:p>
                    <w:p w14:paraId="267B6756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67381499" w14:textId="77777777" w:rsidR="00FC6E5B" w:rsidRPr="00FC6E5B" w:rsidRDefault="00FC6E5B" w:rsidP="00FC6E5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Berufsbezeichnung</w:t>
                      </w:r>
                    </w:p>
                    <w:p w14:paraId="6D7B20EC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27AAFACB" w14:textId="77777777" w:rsidR="00FC6E5B" w:rsidRPr="00FC6E5B" w:rsidRDefault="00FC6E5B" w:rsidP="00FC6E5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Kammernummer, Eintragungsdatum und -ort</w:t>
                      </w:r>
                    </w:p>
                    <w:p w14:paraId="6563F75D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47159EC6" w14:textId="77777777" w:rsidR="00FC6E5B" w:rsidRPr="00FC6E5B" w:rsidRDefault="00FC6E5B" w:rsidP="00FC6E5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Ort, Datum, Unterschrift</w:t>
                      </w:r>
                    </w:p>
                    <w:p w14:paraId="2378F2AA" w14:textId="77777777" w:rsidR="00FC6E5B" w:rsidRPr="00FC6E5B" w:rsidRDefault="00FC6E5B" w:rsidP="00FC6E5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FC6E5B"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25770" wp14:editId="0B083DDA">
                <wp:simplePos x="0" y="0"/>
                <wp:positionH relativeFrom="margin">
                  <wp:posOffset>3103880</wp:posOffset>
                </wp:positionH>
                <wp:positionV relativeFrom="paragraph">
                  <wp:posOffset>289560</wp:posOffset>
                </wp:positionV>
                <wp:extent cx="2975610" cy="1969770"/>
                <wp:effectExtent l="0" t="0" r="21590" b="36830"/>
                <wp:wrapThrough wrapText="bothSides">
                  <wp:wrapPolygon edited="0">
                    <wp:start x="0" y="0"/>
                    <wp:lineTo x="0" y="21725"/>
                    <wp:lineTo x="21572" y="21725"/>
                    <wp:lineTo x="21572" y="0"/>
                    <wp:lineTo x="0" y="0"/>
                  </wp:wrapPolygon>
                </wp:wrapThrough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1969770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9495C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5E2035D2" w14:textId="1937DC92" w:rsidR="00FC6E5B" w:rsidRPr="00FC6E5B" w:rsidRDefault="00FC6E5B" w:rsidP="00FC6E5B">
                            <w:pP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Verfassende:r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2</w:t>
                            </w:r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| Name, Vorname </w:t>
                            </w:r>
                          </w:p>
                          <w:p w14:paraId="14BDAC9B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4B937EB0" w14:textId="77777777" w:rsidR="00FC6E5B" w:rsidRPr="00FC6E5B" w:rsidRDefault="00FC6E5B" w:rsidP="00FC6E5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Berufsbezeichnung</w:t>
                            </w:r>
                          </w:p>
                          <w:p w14:paraId="7470119B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0A606830" w14:textId="77777777" w:rsidR="00FC6E5B" w:rsidRPr="00FC6E5B" w:rsidRDefault="00FC6E5B" w:rsidP="00FC6E5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Kammernummer, Eintragungsdatum und -ort</w:t>
                            </w:r>
                          </w:p>
                          <w:p w14:paraId="2F89BD19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522842BF" w14:textId="77777777" w:rsidR="00FC6E5B" w:rsidRPr="00FC6E5B" w:rsidRDefault="00FC6E5B" w:rsidP="00FC6E5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Ort, Datum, Unterschrift</w:t>
                            </w:r>
                          </w:p>
                          <w:p w14:paraId="6D956AFB" w14:textId="77777777" w:rsidR="00FC6E5B" w:rsidRPr="00FC6E5B" w:rsidRDefault="00FC6E5B" w:rsidP="00FC6E5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425770" id="Rechteck 4" o:spid="_x0000_s1028" style="position:absolute;left:0;text-align:left;margin-left:244.4pt;margin-top:22.8pt;width:234.3pt;height:155.1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" fillcolor="#e4f1ff" strokecolor="#e7e6e6 [3214]" strokeweight=".25pt">
                <v:fill opacity="32896f"/>
                <v:stroke opacity="0"/>
                <v:textbox inset="1.5mm">
                  <w:txbxContent>
                    <w:p w14:paraId="4D19495C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5E2035D2" w14:textId="1937DC92" w:rsidR="00FC6E5B" w:rsidRPr="00FC6E5B" w:rsidRDefault="00FC6E5B" w:rsidP="00FC6E5B">
                      <w:pP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</w:pPr>
                      <w:proofErr w:type="spellStart"/>
                      <w:proofErr w:type="gram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Verfassende:r</w:t>
                      </w:r>
                      <w:proofErr w:type="spellEnd"/>
                      <w:proofErr w:type="gram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2</w:t>
                      </w:r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| Name, Vorname </w:t>
                      </w:r>
                    </w:p>
                    <w:p w14:paraId="14BDAC9B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4B937EB0" w14:textId="77777777" w:rsidR="00FC6E5B" w:rsidRPr="00FC6E5B" w:rsidRDefault="00FC6E5B" w:rsidP="00FC6E5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Berufsbezeichnung</w:t>
                      </w:r>
                    </w:p>
                    <w:p w14:paraId="7470119B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0A606830" w14:textId="77777777" w:rsidR="00FC6E5B" w:rsidRPr="00FC6E5B" w:rsidRDefault="00FC6E5B" w:rsidP="00FC6E5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Kammernummer, Eintragungsdatum und -ort</w:t>
                      </w:r>
                    </w:p>
                    <w:p w14:paraId="2F89BD19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522842BF" w14:textId="77777777" w:rsidR="00FC6E5B" w:rsidRPr="00FC6E5B" w:rsidRDefault="00FC6E5B" w:rsidP="00FC6E5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Ort, Datum, Unterschrift</w:t>
                      </w:r>
                    </w:p>
                    <w:p w14:paraId="6D956AFB" w14:textId="77777777" w:rsidR="00FC6E5B" w:rsidRPr="00FC6E5B" w:rsidRDefault="00FC6E5B" w:rsidP="00FC6E5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FC6E5B"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6202D73C" wp14:editId="325E53FD">
                <wp:simplePos x="0" y="0"/>
                <wp:positionH relativeFrom="margin">
                  <wp:posOffset>15875</wp:posOffset>
                </wp:positionH>
                <wp:positionV relativeFrom="paragraph">
                  <wp:posOffset>289560</wp:posOffset>
                </wp:positionV>
                <wp:extent cx="2975610" cy="1969770"/>
                <wp:effectExtent l="0" t="0" r="21590" b="36830"/>
                <wp:wrapThrough wrapText="bothSides">
                  <wp:wrapPolygon edited="0">
                    <wp:start x="0" y="0"/>
                    <wp:lineTo x="0" y="21725"/>
                    <wp:lineTo x="21572" y="21725"/>
                    <wp:lineTo x="21572" y="0"/>
                    <wp:lineTo x="0" y="0"/>
                  </wp:wrapPolygon>
                </wp:wrapThrough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1969770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2FDC2C" w14:textId="77777777" w:rsidR="00373E7B" w:rsidRPr="00FC6E5B" w:rsidRDefault="00373E7B" w:rsidP="00373E7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451E35D0" w14:textId="07A1A9E0" w:rsidR="00BF0E61" w:rsidRPr="00FC6E5B" w:rsidRDefault="004E698F" w:rsidP="004E698F">
                            <w:pP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Verfasse</w:t>
                            </w:r>
                            <w:r w:rsidR="009F2DAC"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nde</w:t>
                            </w:r>
                            <w:r w:rsidR="00FC6E5B"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:r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1 / </w:t>
                            </w: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b</w:t>
                            </w:r>
                            <w:r w:rsidR="00C823FA"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evollmächtigte</w:t>
                            </w:r>
                            <w:r w:rsidR="009F2DAC"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:</w:t>
                            </w:r>
                            <w:r w:rsidR="00C823FA"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r</w:t>
                            </w:r>
                            <w:proofErr w:type="spellEnd"/>
                            <w:r w:rsidR="00C823FA"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spellStart"/>
                            <w:r w:rsidR="00C823FA"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Vertreter</w:t>
                            </w:r>
                            <w:r w:rsidR="009F2DAC"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:in</w:t>
                            </w:r>
                            <w:proofErr w:type="spellEnd"/>
                            <w:r w:rsidR="00C823FA"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| </w:t>
                            </w:r>
                            <w:r w:rsidR="00BF0E61"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Name, Vorname </w:t>
                            </w:r>
                          </w:p>
                          <w:p w14:paraId="33033E63" w14:textId="77777777" w:rsidR="00373E7B" w:rsidRPr="00FC6E5B" w:rsidRDefault="00373E7B" w:rsidP="00373E7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1E7D1CEE" w14:textId="77777777" w:rsidR="00373E7B" w:rsidRPr="00FC6E5B" w:rsidRDefault="00373E7B" w:rsidP="00373E7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Berufsbezeichnung</w:t>
                            </w:r>
                          </w:p>
                          <w:p w14:paraId="40CB9C72" w14:textId="77777777" w:rsidR="00373E7B" w:rsidRPr="00FC6E5B" w:rsidRDefault="00373E7B" w:rsidP="00373E7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5E3D8DEA" w14:textId="77777777" w:rsidR="00373E7B" w:rsidRPr="00FC6E5B" w:rsidRDefault="00373E7B" w:rsidP="00373E7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Kammernummer, Eintragungsdatum und -ort</w:t>
                            </w:r>
                          </w:p>
                          <w:p w14:paraId="7A7A354D" w14:textId="77777777" w:rsidR="00373E7B" w:rsidRPr="00FC6E5B" w:rsidRDefault="00373E7B" w:rsidP="00373E7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3D5BCF5F" w14:textId="77777777" w:rsidR="00373E7B" w:rsidRPr="00FC6E5B" w:rsidRDefault="00373E7B" w:rsidP="00373E7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Ort, Datum, Unterschrift</w:t>
                            </w:r>
                          </w:p>
                          <w:p w14:paraId="062F47DB" w14:textId="77777777" w:rsidR="00BF0E61" w:rsidRPr="00FC6E5B" w:rsidRDefault="00BF0E61" w:rsidP="00C823FA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02D73C" id="Rechteck 5" o:spid="_x0000_s1029" style="position:absolute;left:0;text-align:left;margin-left:1.25pt;margin-top:22.8pt;width:234.3pt;height:155.1pt;z-index:2516541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" fillcolor="#e4f1ff" strokecolor="#e7e6e6 [3214]" strokeweight=".25pt">
                <v:fill opacity="32896f"/>
                <v:stroke opacity="0"/>
                <v:textbox inset="1.5mm">
                  <w:txbxContent>
                    <w:p w14:paraId="162FDC2C" w14:textId="77777777" w:rsidR="00373E7B" w:rsidRPr="00FC6E5B" w:rsidRDefault="00373E7B" w:rsidP="00373E7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451E35D0" w14:textId="07A1A9E0" w:rsidR="00BF0E61" w:rsidRPr="00FC6E5B" w:rsidRDefault="004E698F" w:rsidP="004E698F">
                      <w:pP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</w:pPr>
                      <w:proofErr w:type="spellStart"/>
                      <w:proofErr w:type="gram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Verfasse</w:t>
                      </w:r>
                      <w:r w:rsidR="009F2DAC"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nde</w:t>
                      </w:r>
                      <w:r w:rsidR="00FC6E5B"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:r</w:t>
                      </w:r>
                      <w:proofErr w:type="spellEnd"/>
                      <w:proofErr w:type="gram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1 / </w:t>
                      </w:r>
                      <w:proofErr w:type="spell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b</w:t>
                      </w:r>
                      <w:r w:rsidR="00C823FA"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evollmächtigte</w:t>
                      </w:r>
                      <w:r w:rsidR="009F2DAC"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:</w:t>
                      </w:r>
                      <w:r w:rsidR="00C823FA"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r</w:t>
                      </w:r>
                      <w:proofErr w:type="spellEnd"/>
                      <w:r w:rsidR="00C823FA"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proofErr w:type="spellStart"/>
                      <w:r w:rsidR="00C823FA"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Vertreter</w:t>
                      </w:r>
                      <w:r w:rsidR="009F2DAC"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:in</w:t>
                      </w:r>
                      <w:proofErr w:type="spellEnd"/>
                      <w:r w:rsidR="00C823FA"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| </w:t>
                      </w:r>
                      <w:r w:rsidR="00BF0E61"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Name, Vorname </w:t>
                      </w:r>
                    </w:p>
                    <w:p w14:paraId="33033E63" w14:textId="77777777" w:rsidR="00373E7B" w:rsidRPr="00FC6E5B" w:rsidRDefault="00373E7B" w:rsidP="00373E7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1E7D1CEE" w14:textId="77777777" w:rsidR="00373E7B" w:rsidRPr="00FC6E5B" w:rsidRDefault="00373E7B" w:rsidP="00373E7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Berufsbezeichnung</w:t>
                      </w:r>
                    </w:p>
                    <w:p w14:paraId="40CB9C72" w14:textId="77777777" w:rsidR="00373E7B" w:rsidRPr="00FC6E5B" w:rsidRDefault="00373E7B" w:rsidP="00373E7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5E3D8DEA" w14:textId="77777777" w:rsidR="00373E7B" w:rsidRPr="00FC6E5B" w:rsidRDefault="00373E7B" w:rsidP="00373E7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Kammernummer, Eintragungsdatum und -ort</w:t>
                      </w:r>
                    </w:p>
                    <w:p w14:paraId="7A7A354D" w14:textId="77777777" w:rsidR="00373E7B" w:rsidRPr="00FC6E5B" w:rsidRDefault="00373E7B" w:rsidP="00373E7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3D5BCF5F" w14:textId="77777777" w:rsidR="00373E7B" w:rsidRPr="00FC6E5B" w:rsidRDefault="00373E7B" w:rsidP="00373E7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Ort, Datum, Unterschrift</w:t>
                      </w:r>
                    </w:p>
                    <w:p w14:paraId="062F47DB" w14:textId="77777777" w:rsidR="00BF0E61" w:rsidRPr="00FC6E5B" w:rsidRDefault="00BF0E61" w:rsidP="00C823FA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7D40C7"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DF0D31" wp14:editId="037820E6">
                <wp:simplePos x="0" y="0"/>
                <wp:positionH relativeFrom="margin">
                  <wp:posOffset>14605</wp:posOffset>
                </wp:positionH>
                <wp:positionV relativeFrom="paragraph">
                  <wp:posOffset>4578350</wp:posOffset>
                </wp:positionV>
                <wp:extent cx="6061710" cy="1724025"/>
                <wp:effectExtent l="0" t="0" r="34290" b="28575"/>
                <wp:wrapThrough wrapText="bothSides">
                  <wp:wrapPolygon edited="0">
                    <wp:start x="0" y="0"/>
                    <wp:lineTo x="0" y="21640"/>
                    <wp:lineTo x="21632" y="21640"/>
                    <wp:lineTo x="21632" y="0"/>
                    <wp:lineTo x="0" y="0"/>
                  </wp:wrapPolygon>
                </wp:wrapThrough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10" cy="1724025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046856" w14:textId="77777777" w:rsidR="007D40C7" w:rsidRPr="00FC6E5B" w:rsidRDefault="007D40C7" w:rsidP="007D40C7">
                            <w:pPr>
                              <w:spacing w:before="120"/>
                              <w:jc w:val="both"/>
                              <w:rPr>
                                <w:rFonts w:ascii="DIN Pro Regular" w:hAnsi="DIN Pro Regular" w:cs="DIN Pro Regular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  <w:t>Mitwirkende</w:t>
                            </w:r>
                          </w:p>
                          <w:p w14:paraId="5F237E30" w14:textId="77777777" w:rsidR="007D40C7" w:rsidRPr="00FC6E5B" w:rsidRDefault="007D40C7" w:rsidP="007D40C7">
                            <w:pPr>
                              <w:jc w:val="both"/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8"/>
                                <w:szCs w:val="18"/>
                              </w:rPr>
                              <w:t>Name und Vorname der Personen, die an der Wettbewerbsmitarbeit mitgewirkt haben, aber nicht Verfasser sind.</w:t>
                            </w:r>
                          </w:p>
                          <w:p w14:paraId="3E76F8A2" w14:textId="77777777" w:rsidR="003F4AD2" w:rsidRPr="00FC6E5B" w:rsidRDefault="003F4AD2" w:rsidP="003F4AD2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752D28CE" w14:textId="77777777" w:rsidR="003F4AD2" w:rsidRPr="00FC6E5B" w:rsidRDefault="003F4AD2" w:rsidP="002A3453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60834B63" w14:textId="77777777" w:rsidR="003F4AD2" w:rsidRPr="00FC6E5B" w:rsidRDefault="003F4AD2" w:rsidP="003F4AD2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DF0D31" id="Rechteck 13" o:spid="_x0000_s1030" style="position:absolute;left:0;text-align:left;margin-left:1.15pt;margin-top:360.5pt;width:477.3pt;height:135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" fillcolor="#e4f1ff" strokecolor="#e7e6e6 [3214]" strokeweight=".25pt">
                <v:fill opacity="32896f"/>
                <v:stroke opacity="0"/>
                <v:textbox inset="1.5mm">
                  <w:txbxContent>
                    <w:p w14:paraId="57046856" w14:textId="77777777" w:rsidR="007D40C7" w:rsidRPr="00FC6E5B" w:rsidRDefault="007D40C7" w:rsidP="007D40C7">
                      <w:pPr>
                        <w:spacing w:before="120"/>
                        <w:jc w:val="both"/>
                        <w:rPr>
                          <w:rFonts w:ascii="DIN Pro Regular" w:hAnsi="DIN Pro Regular" w:cs="DIN Pro Regular"/>
                          <w:b/>
                          <w:bCs/>
                          <w:color w:val="000000" w:themeColor="text1"/>
                          <w:szCs w:val="22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b/>
                          <w:bCs/>
                          <w:color w:val="000000" w:themeColor="text1"/>
                          <w:szCs w:val="22"/>
                        </w:rPr>
                        <w:t>Mitwirkende</w:t>
                      </w:r>
                    </w:p>
                    <w:p w14:paraId="5F237E30" w14:textId="77777777" w:rsidR="007D40C7" w:rsidRPr="00FC6E5B" w:rsidRDefault="007D40C7" w:rsidP="007D40C7">
                      <w:pPr>
                        <w:jc w:val="both"/>
                        <w:rPr>
                          <w:rFonts w:ascii="DIN Pro Regular" w:hAnsi="DIN Pro Regular" w:cs="DIN Pro Regular"/>
                          <w:color w:val="000000" w:themeColor="text1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8"/>
                          <w:szCs w:val="18"/>
                        </w:rPr>
                        <w:t>Name und Vorname der Personen, die an der Wettbewerbsmitarbeit mitgewirkt haben, aber nicht Verfasser sind.</w:t>
                      </w:r>
                    </w:p>
                    <w:p w14:paraId="3E76F8A2" w14:textId="77777777" w:rsidR="003F4AD2" w:rsidRPr="00FC6E5B" w:rsidRDefault="003F4AD2" w:rsidP="003F4AD2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752D28CE" w14:textId="77777777" w:rsidR="003F4AD2" w:rsidRPr="00FC6E5B" w:rsidRDefault="003F4AD2" w:rsidP="002A3453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60834B63" w14:textId="77777777" w:rsidR="003F4AD2" w:rsidRPr="00FC6E5B" w:rsidRDefault="003F4AD2" w:rsidP="003F4AD2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</w:p>
    <w:p w14:paraId="24E07DF5" w14:textId="16F128AC" w:rsidR="00E0028E" w:rsidRPr="00421044" w:rsidRDefault="00E0028E" w:rsidP="00E0028E">
      <w:pPr>
        <w:pStyle w:val="berschrift1"/>
        <w:rPr>
          <w:b w:val="0"/>
          <w:bCs w:val="0"/>
          <w:color w:val="EE7219"/>
        </w:rPr>
      </w:pPr>
      <w:r w:rsidRPr="00421044">
        <w:rPr>
          <w:b w:val="0"/>
          <w:bCs w:val="0"/>
          <w:color w:val="EE7219"/>
        </w:rPr>
        <w:lastRenderedPageBreak/>
        <w:t xml:space="preserve">Verfassende </w:t>
      </w:r>
      <w:r>
        <w:rPr>
          <w:b w:val="0"/>
          <w:bCs w:val="0"/>
          <w:color w:val="EE7219"/>
        </w:rPr>
        <w:t>Stadtplanung</w:t>
      </w:r>
    </w:p>
    <w:p w14:paraId="534CE264" w14:textId="77777777" w:rsidR="00E0028E" w:rsidRPr="00FC6E5B" w:rsidRDefault="00E0028E" w:rsidP="00E0028E">
      <w:pPr>
        <w:tabs>
          <w:tab w:val="left" w:pos="709"/>
        </w:tabs>
        <w:rPr>
          <w:rFonts w:ascii="DIN Pro Regular" w:hAnsi="DIN Pro Regular" w:cs="DIN Pro Regular"/>
          <w:sz w:val="10"/>
          <w:szCs w:val="10"/>
        </w:rPr>
      </w:pPr>
    </w:p>
    <w:p w14:paraId="4795ED9F" w14:textId="77777777" w:rsidR="00E0028E" w:rsidRPr="00FC6E5B" w:rsidRDefault="00E0028E" w:rsidP="00E0028E">
      <w:pPr>
        <w:tabs>
          <w:tab w:val="left" w:pos="851"/>
          <w:tab w:val="left" w:pos="2410"/>
        </w:tabs>
        <w:rPr>
          <w:rFonts w:ascii="DIN Pro Medium" w:hAnsi="DIN Pro Medium" w:cs="DIN Pro Medium"/>
          <w:sz w:val="24"/>
          <w:szCs w:val="24"/>
        </w:rPr>
      </w:pPr>
      <w:r w:rsidRPr="00FC6E5B">
        <w:rPr>
          <w:rFonts w:ascii="Segoe UI Symbol" w:eastAsia="MS Mincho" w:hAnsi="Segoe UI Symbol" w:cs="Segoe UI Symbol"/>
          <w:color w:val="000000"/>
          <w:sz w:val="28"/>
          <w:szCs w:val="28"/>
        </w:rPr>
        <w:t>☐</w:t>
      </w:r>
      <w:r w:rsidRPr="00FC6E5B">
        <w:rPr>
          <w:rFonts w:ascii="DIN Pro Regular" w:hAnsi="DIN Pro Regular" w:cs="DIN Pro Regular"/>
          <w:sz w:val="24"/>
          <w:szCs w:val="24"/>
        </w:rPr>
        <w:t xml:space="preserve"> </w:t>
      </w:r>
      <w:r w:rsidRPr="00FC6E5B">
        <w:rPr>
          <w:rFonts w:ascii="DIN Pro Medium" w:hAnsi="DIN Pro Medium" w:cs="DIN Pro Medium"/>
          <w:szCs w:val="22"/>
        </w:rPr>
        <w:t>Natürliche Person(en)</w:t>
      </w:r>
    </w:p>
    <w:p w14:paraId="5DC9B7B0" w14:textId="77777777" w:rsidR="00E0028E" w:rsidRPr="00FC6E5B" w:rsidRDefault="00E0028E" w:rsidP="00E0028E">
      <w:pPr>
        <w:tabs>
          <w:tab w:val="left" w:pos="851"/>
          <w:tab w:val="left" w:pos="3550"/>
          <w:tab w:val="right" w:pos="8946"/>
        </w:tabs>
        <w:rPr>
          <w:rFonts w:ascii="DIN Pro Medium" w:hAnsi="DIN Pro Medium" w:cs="DIN Pro Medium"/>
          <w:sz w:val="24"/>
          <w:szCs w:val="24"/>
        </w:rPr>
      </w:pPr>
      <w:r w:rsidRPr="00FC6E5B">
        <w:rPr>
          <w:rFonts w:ascii="Segoe UI Symbol" w:eastAsia="MS Mincho" w:hAnsi="Segoe UI Symbol" w:cs="Segoe UI Symbol"/>
          <w:color w:val="000000"/>
          <w:sz w:val="28"/>
          <w:szCs w:val="28"/>
        </w:rPr>
        <w:t>☐</w:t>
      </w:r>
      <w:r w:rsidRPr="00FC6E5B">
        <w:rPr>
          <w:rFonts w:ascii="DIN Pro Medium" w:hAnsi="DIN Pro Medium" w:cs="DIN Pro Medium"/>
          <w:sz w:val="24"/>
          <w:szCs w:val="24"/>
        </w:rPr>
        <w:t xml:space="preserve"> </w:t>
      </w:r>
      <w:r w:rsidRPr="00FC6E5B">
        <w:rPr>
          <w:rFonts w:ascii="DIN Pro Medium" w:hAnsi="DIN Pro Medium" w:cs="DIN Pro Medium"/>
          <w:szCs w:val="22"/>
        </w:rPr>
        <w:t>Arbeitsgemeinschaft</w:t>
      </w:r>
      <w:r w:rsidRPr="00FC6E5B">
        <w:rPr>
          <w:rFonts w:ascii="DIN Pro Medium" w:hAnsi="DIN Pro Medium" w:cs="DIN Pro Medium"/>
          <w:sz w:val="24"/>
          <w:szCs w:val="24"/>
        </w:rPr>
        <w:tab/>
      </w:r>
      <w:r w:rsidRPr="00FC6E5B">
        <w:rPr>
          <w:rFonts w:ascii="Segoe UI Symbol" w:eastAsia="MS Mincho" w:hAnsi="Segoe UI Symbol" w:cs="Segoe UI Symbol"/>
          <w:color w:val="000000"/>
          <w:sz w:val="28"/>
          <w:szCs w:val="28"/>
        </w:rPr>
        <w:t>☐</w:t>
      </w:r>
      <w:r w:rsidRPr="00FC6E5B">
        <w:rPr>
          <w:rFonts w:ascii="DIN Pro Medium" w:hAnsi="DIN Pro Medium" w:cs="DIN Pro Medium"/>
          <w:sz w:val="24"/>
          <w:szCs w:val="24"/>
        </w:rPr>
        <w:t xml:space="preserve"> </w:t>
      </w:r>
      <w:r w:rsidRPr="00FC6E5B">
        <w:rPr>
          <w:rFonts w:ascii="DIN Pro Medium" w:hAnsi="DIN Pro Medium" w:cs="DIN Pro Medium"/>
          <w:szCs w:val="22"/>
        </w:rPr>
        <w:t>Partnerschaft</w:t>
      </w:r>
      <w:r w:rsidRPr="00FC6E5B">
        <w:rPr>
          <w:rFonts w:ascii="DIN Pro Medium" w:hAnsi="DIN Pro Medium" w:cs="DIN Pro Medium"/>
          <w:sz w:val="24"/>
          <w:szCs w:val="24"/>
        </w:rPr>
        <w:tab/>
      </w:r>
      <w:r w:rsidRPr="00FC6E5B">
        <w:rPr>
          <w:rFonts w:ascii="Segoe UI Symbol" w:eastAsia="MS Mincho" w:hAnsi="Segoe UI Symbol" w:cs="Segoe UI Symbol"/>
          <w:color w:val="000000"/>
          <w:sz w:val="28"/>
          <w:szCs w:val="28"/>
        </w:rPr>
        <w:t>☐</w:t>
      </w:r>
      <w:r w:rsidRPr="00FC6E5B">
        <w:rPr>
          <w:rFonts w:ascii="DIN Pro Medium" w:hAnsi="DIN Pro Medium" w:cs="DIN Pro Medium"/>
          <w:sz w:val="24"/>
          <w:szCs w:val="24"/>
        </w:rPr>
        <w:t xml:space="preserve"> </w:t>
      </w:r>
      <w:r w:rsidRPr="00FC6E5B">
        <w:rPr>
          <w:rFonts w:ascii="DIN Pro Medium" w:hAnsi="DIN Pro Medium" w:cs="DIN Pro Medium"/>
          <w:szCs w:val="22"/>
        </w:rPr>
        <w:t>Juristische Person</w:t>
      </w:r>
    </w:p>
    <w:p w14:paraId="1E98CD5B" w14:textId="77777777" w:rsidR="00E0028E" w:rsidRPr="00FC6E5B" w:rsidRDefault="00E0028E" w:rsidP="00E0028E">
      <w:pPr>
        <w:pStyle w:val="VFErklrungUnterpunkt"/>
        <w:widowControl w:val="0"/>
        <w:spacing w:before="300"/>
        <w:rPr>
          <w:rStyle w:val="gepunkteteUnterstreichung"/>
          <w:rFonts w:ascii="DIN Pro Regular" w:hAnsi="DIN Pro Regular" w:cs="DIN Pro Regular"/>
          <w:color w:val="BFBFBF"/>
          <w:sz w:val="24"/>
          <w:u w:val="single"/>
        </w:rPr>
      </w:pPr>
      <w:r w:rsidRPr="00FC6E5B">
        <w:rPr>
          <w:rStyle w:val="gepunkteteUnterstreichung"/>
          <w:rFonts w:ascii="DIN Pro Regular" w:hAnsi="DIN Pro Regular" w:cs="DIN Pro Regular"/>
          <w:color w:val="BFBFBF"/>
          <w:u w:val="single"/>
        </w:rPr>
        <w:tab/>
      </w:r>
    </w:p>
    <w:p w14:paraId="670ADD8B" w14:textId="77777777" w:rsidR="00E0028E" w:rsidRPr="00FC6E5B" w:rsidRDefault="00E0028E" w:rsidP="00E0028E">
      <w:pPr>
        <w:pStyle w:val="VFErklrungUnterpunkthalbzeiligErluterung"/>
        <w:spacing w:before="60"/>
        <w:rPr>
          <w:rFonts w:ascii="DIN Pro Regular" w:hAnsi="DIN Pro Regular" w:cs="DIN Pro Regular"/>
          <w:sz w:val="18"/>
          <w:szCs w:val="18"/>
        </w:rPr>
      </w:pPr>
      <w:proofErr w:type="spellStart"/>
      <w:r w:rsidRPr="00FC6E5B">
        <w:rPr>
          <w:rFonts w:ascii="DIN Pro Regular" w:hAnsi="DIN Pro Regular" w:cs="DIN Pro Regular"/>
          <w:sz w:val="18"/>
          <w:szCs w:val="18"/>
        </w:rPr>
        <w:t>Büroname</w:t>
      </w:r>
      <w:proofErr w:type="spellEnd"/>
    </w:p>
    <w:p w14:paraId="26E21442" w14:textId="77777777" w:rsidR="00E0028E" w:rsidRPr="00FC6E5B" w:rsidRDefault="00E0028E" w:rsidP="00E0028E">
      <w:pPr>
        <w:pStyle w:val="VFErklrungUnterpunkt"/>
        <w:spacing w:before="240"/>
        <w:rPr>
          <w:rStyle w:val="gepunkteteUnterstreichung"/>
          <w:rFonts w:ascii="DIN Pro Regular" w:hAnsi="DIN Pro Regular" w:cs="DIN Pro Regular"/>
          <w:color w:val="BFBFBF"/>
          <w:sz w:val="24"/>
          <w:u w:val="single"/>
        </w:rPr>
      </w:pPr>
      <w:r w:rsidRPr="00FC6E5B">
        <w:rPr>
          <w:rStyle w:val="gepunkteteUnterstreichung"/>
          <w:rFonts w:ascii="DIN Pro Regular" w:hAnsi="DIN Pro Regular" w:cs="DIN Pro Regular"/>
          <w:color w:val="BFBFBF"/>
          <w:u w:val="single"/>
        </w:rPr>
        <w:tab/>
      </w:r>
    </w:p>
    <w:p w14:paraId="4A2FFDFE" w14:textId="77777777" w:rsidR="00E0028E" w:rsidRPr="00FC6E5B" w:rsidRDefault="00E0028E" w:rsidP="00E0028E">
      <w:pPr>
        <w:pStyle w:val="VFErklrungUnterpunkthalbzeiligErluterung"/>
        <w:spacing w:before="6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>Fachrichtung</w:t>
      </w:r>
    </w:p>
    <w:p w14:paraId="2E2FE732" w14:textId="77777777" w:rsidR="00E0028E" w:rsidRPr="00FC6E5B" w:rsidRDefault="00E0028E" w:rsidP="00E0028E">
      <w:pPr>
        <w:pStyle w:val="VFErklrungUnterpunkt"/>
        <w:spacing w:before="240"/>
        <w:rPr>
          <w:rStyle w:val="gepunkteteUnterstreichung"/>
          <w:rFonts w:ascii="DIN Pro Regular" w:hAnsi="DIN Pro Regular" w:cs="DIN Pro Regular"/>
          <w:color w:val="BFBFBF"/>
          <w:u w:val="single"/>
        </w:rPr>
      </w:pPr>
      <w:r w:rsidRPr="00FC6E5B">
        <w:rPr>
          <w:rStyle w:val="gepunkteteUnterstreichung"/>
          <w:rFonts w:ascii="DIN Pro Regular" w:hAnsi="DIN Pro Regular" w:cs="DIN Pro Regular"/>
          <w:color w:val="BFBFBF"/>
          <w:u w:val="single"/>
        </w:rPr>
        <w:tab/>
      </w:r>
    </w:p>
    <w:p w14:paraId="7EC52E8B" w14:textId="77777777" w:rsidR="00E0028E" w:rsidRPr="00FC6E5B" w:rsidRDefault="00E0028E" w:rsidP="00E0028E">
      <w:pPr>
        <w:pStyle w:val="VFErklrungUnterpunkthalbzeiligErluterung"/>
        <w:spacing w:before="6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>Adresse</w:t>
      </w:r>
    </w:p>
    <w:p w14:paraId="6D979257" w14:textId="77777777" w:rsidR="00E0028E" w:rsidRPr="00FC6E5B" w:rsidRDefault="00E0028E" w:rsidP="00E0028E">
      <w:pPr>
        <w:pStyle w:val="VFErklrungUnterpunkt"/>
        <w:spacing w:before="240"/>
        <w:rPr>
          <w:rStyle w:val="gepunkteteUnterstreichung"/>
          <w:rFonts w:ascii="DIN Pro Regular" w:hAnsi="DIN Pro Regular" w:cs="DIN Pro Regular"/>
          <w:color w:val="BFBFBF"/>
          <w:u w:val="single"/>
        </w:rPr>
      </w:pPr>
      <w:r w:rsidRPr="00FC6E5B">
        <w:rPr>
          <w:rStyle w:val="gepunkteteUnterstreichung"/>
          <w:rFonts w:ascii="DIN Pro Regular" w:hAnsi="DIN Pro Regular" w:cs="DIN Pro Regular"/>
          <w:color w:val="BFBFBF"/>
          <w:u w:val="single"/>
        </w:rPr>
        <w:tab/>
      </w:r>
    </w:p>
    <w:p w14:paraId="6AD5F995" w14:textId="77777777" w:rsidR="00E0028E" w:rsidRPr="00FC6E5B" w:rsidRDefault="00E0028E" w:rsidP="00E0028E">
      <w:pPr>
        <w:tabs>
          <w:tab w:val="left" w:pos="3408"/>
          <w:tab w:val="left" w:pos="6674"/>
          <w:tab w:val="left" w:pos="9638"/>
        </w:tabs>
        <w:spacing w:before="60"/>
        <w:rPr>
          <w:rFonts w:ascii="DIN Pro Regular" w:hAnsi="DIN Pro Regular" w:cs="DIN Pro Regular"/>
          <w:color w:val="A6A6A6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 xml:space="preserve">Fon   </w:t>
      </w:r>
      <w:r w:rsidRPr="00FC6E5B">
        <w:rPr>
          <w:rFonts w:ascii="DIN Pro Regular" w:hAnsi="DIN Pro Regular" w:cs="DIN Pro Regular"/>
          <w:color w:val="A6A6A6"/>
          <w:sz w:val="18"/>
          <w:szCs w:val="18"/>
        </w:rPr>
        <w:tab/>
      </w:r>
      <w:r w:rsidRPr="00FC6E5B">
        <w:rPr>
          <w:rFonts w:ascii="DIN Pro Regular" w:hAnsi="DIN Pro Regular" w:cs="DIN Pro Regular"/>
          <w:sz w:val="18"/>
          <w:szCs w:val="18"/>
        </w:rPr>
        <w:t xml:space="preserve">   </w:t>
      </w:r>
      <w:proofErr w:type="gramStart"/>
      <w:r w:rsidRPr="00FC6E5B">
        <w:rPr>
          <w:rFonts w:ascii="DIN Pro Regular" w:hAnsi="DIN Pro Regular" w:cs="DIN Pro Regular"/>
          <w:sz w:val="18"/>
          <w:szCs w:val="18"/>
        </w:rPr>
        <w:t xml:space="preserve">Fax  </w:t>
      </w:r>
      <w:r w:rsidRPr="00FC6E5B">
        <w:rPr>
          <w:rFonts w:ascii="DIN Pro Regular" w:hAnsi="DIN Pro Regular" w:cs="DIN Pro Regular"/>
          <w:color w:val="A6A6A6"/>
          <w:sz w:val="18"/>
          <w:szCs w:val="18"/>
        </w:rPr>
        <w:tab/>
        <w:t xml:space="preserve">   </w:t>
      </w:r>
      <w:r w:rsidRPr="00FC6E5B">
        <w:rPr>
          <w:rFonts w:ascii="DIN Pro Regular" w:hAnsi="DIN Pro Regular" w:cs="DIN Pro Regular"/>
          <w:sz w:val="18"/>
          <w:szCs w:val="18"/>
        </w:rPr>
        <w:t>E-Mail</w:t>
      </w:r>
      <w:proofErr w:type="gramEnd"/>
      <w:r w:rsidRPr="00FC6E5B">
        <w:rPr>
          <w:rFonts w:ascii="DIN Pro Regular" w:hAnsi="DIN Pro Regular" w:cs="DIN Pro Regular"/>
          <w:color w:val="A6A6A6"/>
          <w:sz w:val="18"/>
          <w:szCs w:val="18"/>
        </w:rPr>
        <w:t xml:space="preserve">  </w:t>
      </w:r>
      <w:r w:rsidRPr="00FC6E5B">
        <w:rPr>
          <w:rFonts w:ascii="DIN Pro Regular" w:hAnsi="DIN Pro Regular" w:cs="DIN Pro Regular"/>
          <w:color w:val="A6A6A6"/>
          <w:sz w:val="18"/>
          <w:szCs w:val="18"/>
        </w:rPr>
        <w:tab/>
      </w:r>
    </w:p>
    <w:p w14:paraId="2DD4AB36" w14:textId="77777777" w:rsidR="00E0028E" w:rsidRPr="00FC6E5B" w:rsidRDefault="00E0028E" w:rsidP="00E0028E">
      <w:pPr>
        <w:spacing w:before="240"/>
        <w:jc w:val="both"/>
        <w:rPr>
          <w:rFonts w:ascii="DIN Pro Regular" w:hAnsi="DIN Pro Regular" w:cs="DIN Pro Regular"/>
          <w:sz w:val="10"/>
          <w:szCs w:val="10"/>
        </w:rPr>
      </w:pPr>
      <w:r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2B9079D" wp14:editId="1F65F970">
                <wp:simplePos x="0" y="0"/>
                <wp:positionH relativeFrom="margin">
                  <wp:posOffset>0</wp:posOffset>
                </wp:positionH>
                <wp:positionV relativeFrom="paragraph">
                  <wp:posOffset>2311400</wp:posOffset>
                </wp:positionV>
                <wp:extent cx="2975610" cy="1969770"/>
                <wp:effectExtent l="0" t="0" r="21590" b="36830"/>
                <wp:wrapThrough wrapText="bothSides">
                  <wp:wrapPolygon edited="0">
                    <wp:start x="0" y="0"/>
                    <wp:lineTo x="0" y="21725"/>
                    <wp:lineTo x="21572" y="21725"/>
                    <wp:lineTo x="21572" y="0"/>
                    <wp:lineTo x="0" y="0"/>
                  </wp:wrapPolygon>
                </wp:wrapThrough>
                <wp:docPr id="1738911465" name="Rechteck 1738911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1969770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F6A3EF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17FBE590" w14:textId="77777777" w:rsidR="00E0028E" w:rsidRPr="00FC6E5B" w:rsidRDefault="00E0028E" w:rsidP="00E0028E">
                            <w:pP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Verfassende:r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3</w:t>
                            </w:r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| Name, Vorname </w:t>
                            </w:r>
                          </w:p>
                          <w:p w14:paraId="35A281B5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3656BFAA" w14:textId="77777777" w:rsidR="00E0028E" w:rsidRPr="00FC6E5B" w:rsidRDefault="00E0028E" w:rsidP="00E0028E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Berufsbezeichnung</w:t>
                            </w:r>
                          </w:p>
                          <w:p w14:paraId="3903BE77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5FAEAFAC" w14:textId="77777777" w:rsidR="00E0028E" w:rsidRPr="00FC6E5B" w:rsidRDefault="00E0028E" w:rsidP="00E0028E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Kammernummer, Eintragungsdatum und -ort</w:t>
                            </w:r>
                          </w:p>
                          <w:p w14:paraId="4B964E86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604F39E1" w14:textId="77777777" w:rsidR="00E0028E" w:rsidRPr="00FC6E5B" w:rsidRDefault="00E0028E" w:rsidP="00E0028E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Ort, Datum, Unterschrift</w:t>
                            </w:r>
                          </w:p>
                          <w:p w14:paraId="5A6C465A" w14:textId="77777777" w:rsidR="00E0028E" w:rsidRPr="00FC6E5B" w:rsidRDefault="00E0028E" w:rsidP="00E0028E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9079D" id="Rechteck 1738911465" o:spid="_x0000_s1031" style="position:absolute;left:0;text-align:left;margin-left:0;margin-top:182pt;width:234.3pt;height:155.1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" fillcolor="#e4f1ff" strokecolor="#e7e6e6 [3214]" strokeweight=".25pt">
                <v:fill opacity="32896f"/>
                <v:stroke opacity="0"/>
                <v:textbox inset="1.5mm">
                  <w:txbxContent>
                    <w:p w14:paraId="33F6A3EF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17FBE590" w14:textId="77777777" w:rsidR="00E0028E" w:rsidRPr="00FC6E5B" w:rsidRDefault="00E0028E" w:rsidP="00E0028E">
                      <w:pP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</w:pPr>
                      <w:proofErr w:type="spell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Verfassende:r</w:t>
                      </w:r>
                      <w:proofErr w:type="spell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3</w:t>
                      </w:r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| Name, Vorname </w:t>
                      </w:r>
                    </w:p>
                    <w:p w14:paraId="35A281B5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3656BFAA" w14:textId="77777777" w:rsidR="00E0028E" w:rsidRPr="00FC6E5B" w:rsidRDefault="00E0028E" w:rsidP="00E0028E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Berufsbezeichnung</w:t>
                      </w:r>
                    </w:p>
                    <w:p w14:paraId="3903BE77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5FAEAFAC" w14:textId="77777777" w:rsidR="00E0028E" w:rsidRPr="00FC6E5B" w:rsidRDefault="00E0028E" w:rsidP="00E0028E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Kammernummer, Eintragungsdatum und -ort</w:t>
                      </w:r>
                    </w:p>
                    <w:p w14:paraId="4B964E86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604F39E1" w14:textId="77777777" w:rsidR="00E0028E" w:rsidRPr="00FC6E5B" w:rsidRDefault="00E0028E" w:rsidP="00E0028E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Ort, Datum, Unterschrift</w:t>
                      </w:r>
                    </w:p>
                    <w:p w14:paraId="5A6C465A" w14:textId="77777777" w:rsidR="00E0028E" w:rsidRPr="00FC6E5B" w:rsidRDefault="00E0028E" w:rsidP="00E0028E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1F0AA4" wp14:editId="0FE7FDF6">
                <wp:simplePos x="0" y="0"/>
                <wp:positionH relativeFrom="margin">
                  <wp:posOffset>3088005</wp:posOffset>
                </wp:positionH>
                <wp:positionV relativeFrom="paragraph">
                  <wp:posOffset>2311400</wp:posOffset>
                </wp:positionV>
                <wp:extent cx="2975610" cy="1969770"/>
                <wp:effectExtent l="0" t="0" r="21590" b="36830"/>
                <wp:wrapThrough wrapText="bothSides">
                  <wp:wrapPolygon edited="0">
                    <wp:start x="0" y="0"/>
                    <wp:lineTo x="0" y="21725"/>
                    <wp:lineTo x="21572" y="21725"/>
                    <wp:lineTo x="21572" y="0"/>
                    <wp:lineTo x="0" y="0"/>
                  </wp:wrapPolygon>
                </wp:wrapThrough>
                <wp:docPr id="522302981" name="Rechteck 5223029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1969770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8BFD69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43854BE2" w14:textId="77777777" w:rsidR="00E0028E" w:rsidRPr="00FC6E5B" w:rsidRDefault="00E0028E" w:rsidP="00E0028E">
                            <w:pP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Verfassende:r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4 </w:t>
                            </w:r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| Name, Vorname </w:t>
                            </w:r>
                          </w:p>
                          <w:p w14:paraId="6BBCF36B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4AD3334D" w14:textId="77777777" w:rsidR="00E0028E" w:rsidRPr="00FC6E5B" w:rsidRDefault="00E0028E" w:rsidP="00E0028E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Berufsbezeichnung</w:t>
                            </w:r>
                          </w:p>
                          <w:p w14:paraId="2363EC50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4B6D7CA6" w14:textId="77777777" w:rsidR="00E0028E" w:rsidRPr="00FC6E5B" w:rsidRDefault="00E0028E" w:rsidP="00E0028E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Kammernummer, Eintragungsdatum und -ort</w:t>
                            </w:r>
                          </w:p>
                          <w:p w14:paraId="4253C000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21F995B8" w14:textId="77777777" w:rsidR="00E0028E" w:rsidRPr="00FC6E5B" w:rsidRDefault="00E0028E" w:rsidP="00E0028E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Ort, Datum, Unterschrift</w:t>
                            </w:r>
                          </w:p>
                          <w:p w14:paraId="7EF185E3" w14:textId="77777777" w:rsidR="00E0028E" w:rsidRPr="00FC6E5B" w:rsidRDefault="00E0028E" w:rsidP="00E0028E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1F0AA4" id="Rechteck 522302981" o:spid="_x0000_s1032" style="position:absolute;left:0;text-align:left;margin-left:243.15pt;margin-top:182pt;width:234.3pt;height:155.1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" fillcolor="#e4f1ff" strokecolor="#e7e6e6 [3214]" strokeweight=".25pt">
                <v:fill opacity="32896f"/>
                <v:stroke opacity="0"/>
                <v:textbox inset="1.5mm">
                  <w:txbxContent>
                    <w:p w14:paraId="068BFD69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43854BE2" w14:textId="77777777" w:rsidR="00E0028E" w:rsidRPr="00FC6E5B" w:rsidRDefault="00E0028E" w:rsidP="00E0028E">
                      <w:pP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</w:pPr>
                      <w:proofErr w:type="spell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Verfassende:r</w:t>
                      </w:r>
                      <w:proofErr w:type="spell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4 </w:t>
                      </w:r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| Name, Vorname </w:t>
                      </w:r>
                    </w:p>
                    <w:p w14:paraId="6BBCF36B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4AD3334D" w14:textId="77777777" w:rsidR="00E0028E" w:rsidRPr="00FC6E5B" w:rsidRDefault="00E0028E" w:rsidP="00E0028E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Berufsbezeichnung</w:t>
                      </w:r>
                    </w:p>
                    <w:p w14:paraId="2363EC50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4B6D7CA6" w14:textId="77777777" w:rsidR="00E0028E" w:rsidRPr="00FC6E5B" w:rsidRDefault="00E0028E" w:rsidP="00E0028E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Kammernummer, Eintragungsdatum und -ort</w:t>
                      </w:r>
                    </w:p>
                    <w:p w14:paraId="4253C000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21F995B8" w14:textId="77777777" w:rsidR="00E0028E" w:rsidRPr="00FC6E5B" w:rsidRDefault="00E0028E" w:rsidP="00E0028E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Ort, Datum, Unterschrift</w:t>
                      </w:r>
                    </w:p>
                    <w:p w14:paraId="7EF185E3" w14:textId="77777777" w:rsidR="00E0028E" w:rsidRPr="00FC6E5B" w:rsidRDefault="00E0028E" w:rsidP="00E0028E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068BAD" wp14:editId="6029465C">
                <wp:simplePos x="0" y="0"/>
                <wp:positionH relativeFrom="margin">
                  <wp:posOffset>3103880</wp:posOffset>
                </wp:positionH>
                <wp:positionV relativeFrom="paragraph">
                  <wp:posOffset>289560</wp:posOffset>
                </wp:positionV>
                <wp:extent cx="2975610" cy="1969770"/>
                <wp:effectExtent l="0" t="0" r="21590" b="36830"/>
                <wp:wrapThrough wrapText="bothSides">
                  <wp:wrapPolygon edited="0">
                    <wp:start x="0" y="0"/>
                    <wp:lineTo x="0" y="21725"/>
                    <wp:lineTo x="21572" y="21725"/>
                    <wp:lineTo x="21572" y="0"/>
                    <wp:lineTo x="0" y="0"/>
                  </wp:wrapPolygon>
                </wp:wrapThrough>
                <wp:docPr id="2117709774" name="Rechteck 21177097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1969770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0CF9A6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2BD222EF" w14:textId="77777777" w:rsidR="00E0028E" w:rsidRPr="00FC6E5B" w:rsidRDefault="00E0028E" w:rsidP="00E0028E">
                            <w:pP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Verfassende:r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2</w:t>
                            </w:r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| Name, Vorname </w:t>
                            </w:r>
                          </w:p>
                          <w:p w14:paraId="3792E532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196F75C0" w14:textId="77777777" w:rsidR="00E0028E" w:rsidRPr="00FC6E5B" w:rsidRDefault="00E0028E" w:rsidP="00E0028E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Berufsbezeichnung</w:t>
                            </w:r>
                          </w:p>
                          <w:p w14:paraId="6404FE45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2E9B8DC3" w14:textId="77777777" w:rsidR="00E0028E" w:rsidRPr="00FC6E5B" w:rsidRDefault="00E0028E" w:rsidP="00E0028E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Kammernummer, Eintragungsdatum und -ort</w:t>
                            </w:r>
                          </w:p>
                          <w:p w14:paraId="209A2C83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55AA59AE" w14:textId="77777777" w:rsidR="00E0028E" w:rsidRPr="00FC6E5B" w:rsidRDefault="00E0028E" w:rsidP="00E0028E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Ort, Datum, Unterschrift</w:t>
                            </w:r>
                          </w:p>
                          <w:p w14:paraId="033F5BFB" w14:textId="77777777" w:rsidR="00E0028E" w:rsidRPr="00FC6E5B" w:rsidRDefault="00E0028E" w:rsidP="00E0028E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68BAD" id="Rechteck 2117709774" o:spid="_x0000_s1033" style="position:absolute;left:0;text-align:left;margin-left:244.4pt;margin-top:22.8pt;width:234.3pt;height:155.1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" fillcolor="#e4f1ff" strokecolor="#e7e6e6 [3214]" strokeweight=".25pt">
                <v:fill opacity="32896f"/>
                <v:stroke opacity="0"/>
                <v:textbox inset="1.5mm">
                  <w:txbxContent>
                    <w:p w14:paraId="2B0CF9A6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2BD222EF" w14:textId="77777777" w:rsidR="00E0028E" w:rsidRPr="00FC6E5B" w:rsidRDefault="00E0028E" w:rsidP="00E0028E">
                      <w:pP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</w:pPr>
                      <w:proofErr w:type="spell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Verfassende:r</w:t>
                      </w:r>
                      <w:proofErr w:type="spell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2</w:t>
                      </w:r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| Name, Vorname </w:t>
                      </w:r>
                    </w:p>
                    <w:p w14:paraId="3792E532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196F75C0" w14:textId="77777777" w:rsidR="00E0028E" w:rsidRPr="00FC6E5B" w:rsidRDefault="00E0028E" w:rsidP="00E0028E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Berufsbezeichnung</w:t>
                      </w:r>
                    </w:p>
                    <w:p w14:paraId="6404FE45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2E9B8DC3" w14:textId="77777777" w:rsidR="00E0028E" w:rsidRPr="00FC6E5B" w:rsidRDefault="00E0028E" w:rsidP="00E0028E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Kammernummer, Eintragungsdatum und -ort</w:t>
                      </w:r>
                    </w:p>
                    <w:p w14:paraId="209A2C83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55AA59AE" w14:textId="77777777" w:rsidR="00E0028E" w:rsidRPr="00FC6E5B" w:rsidRDefault="00E0028E" w:rsidP="00E0028E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Ort, Datum, Unterschrift</w:t>
                      </w:r>
                    </w:p>
                    <w:p w14:paraId="033F5BFB" w14:textId="77777777" w:rsidR="00E0028E" w:rsidRPr="00FC6E5B" w:rsidRDefault="00E0028E" w:rsidP="00E0028E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A7D2172" wp14:editId="1D78ED14">
                <wp:simplePos x="0" y="0"/>
                <wp:positionH relativeFrom="margin">
                  <wp:posOffset>15875</wp:posOffset>
                </wp:positionH>
                <wp:positionV relativeFrom="paragraph">
                  <wp:posOffset>289560</wp:posOffset>
                </wp:positionV>
                <wp:extent cx="2975610" cy="1969770"/>
                <wp:effectExtent l="0" t="0" r="21590" b="36830"/>
                <wp:wrapThrough wrapText="bothSides">
                  <wp:wrapPolygon edited="0">
                    <wp:start x="0" y="0"/>
                    <wp:lineTo x="0" y="21725"/>
                    <wp:lineTo x="21572" y="21725"/>
                    <wp:lineTo x="21572" y="0"/>
                    <wp:lineTo x="0" y="0"/>
                  </wp:wrapPolygon>
                </wp:wrapThrough>
                <wp:docPr id="1497874342" name="Rechteck 1497874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1969770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212041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53DF2B03" w14:textId="77777777" w:rsidR="00E0028E" w:rsidRPr="00FC6E5B" w:rsidRDefault="00E0028E" w:rsidP="00E0028E">
                            <w:pP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Verfassende:r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1 / </w:t>
                            </w: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bevollmächtigte:r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Vertreter:in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| Name, Vorname </w:t>
                            </w:r>
                          </w:p>
                          <w:p w14:paraId="33820448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1DEB111B" w14:textId="77777777" w:rsidR="00E0028E" w:rsidRPr="00FC6E5B" w:rsidRDefault="00E0028E" w:rsidP="00E0028E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Berufsbezeichnung</w:t>
                            </w:r>
                          </w:p>
                          <w:p w14:paraId="5DFBEF34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25149926" w14:textId="77777777" w:rsidR="00E0028E" w:rsidRPr="00FC6E5B" w:rsidRDefault="00E0028E" w:rsidP="00E0028E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Kammernummer, Eintragungsdatum und -ort</w:t>
                            </w:r>
                          </w:p>
                          <w:p w14:paraId="224418EE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297D18EF" w14:textId="77777777" w:rsidR="00E0028E" w:rsidRPr="00FC6E5B" w:rsidRDefault="00E0028E" w:rsidP="00E0028E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Ort, Datum, Unterschrift</w:t>
                            </w:r>
                          </w:p>
                          <w:p w14:paraId="3F3264B0" w14:textId="77777777" w:rsidR="00E0028E" w:rsidRPr="00FC6E5B" w:rsidRDefault="00E0028E" w:rsidP="00E0028E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7D2172" id="Rechteck 1497874342" o:spid="_x0000_s1034" style="position:absolute;left:0;text-align:left;margin-left:1.25pt;margin-top:22.8pt;width:234.3pt;height:155.1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" fillcolor="#e4f1ff" strokecolor="#e7e6e6 [3214]" strokeweight=".25pt">
                <v:fill opacity="32896f"/>
                <v:stroke opacity="0"/>
                <v:textbox inset="1.5mm">
                  <w:txbxContent>
                    <w:p w14:paraId="2A212041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53DF2B03" w14:textId="77777777" w:rsidR="00E0028E" w:rsidRPr="00FC6E5B" w:rsidRDefault="00E0028E" w:rsidP="00E0028E">
                      <w:pP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</w:pPr>
                      <w:proofErr w:type="spell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Verfassende:r</w:t>
                      </w:r>
                      <w:proofErr w:type="spell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1 / </w:t>
                      </w:r>
                      <w:proofErr w:type="spell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bevollmächtigte:r</w:t>
                      </w:r>
                      <w:proofErr w:type="spell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proofErr w:type="spell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Vertreter:in</w:t>
                      </w:r>
                      <w:proofErr w:type="spell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| Name, Vorname </w:t>
                      </w:r>
                    </w:p>
                    <w:p w14:paraId="33820448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1DEB111B" w14:textId="77777777" w:rsidR="00E0028E" w:rsidRPr="00FC6E5B" w:rsidRDefault="00E0028E" w:rsidP="00E0028E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Berufsbezeichnung</w:t>
                      </w:r>
                    </w:p>
                    <w:p w14:paraId="5DFBEF34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25149926" w14:textId="77777777" w:rsidR="00E0028E" w:rsidRPr="00FC6E5B" w:rsidRDefault="00E0028E" w:rsidP="00E0028E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Kammernummer, Eintragungsdatum und -ort</w:t>
                      </w:r>
                    </w:p>
                    <w:p w14:paraId="224418EE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297D18EF" w14:textId="77777777" w:rsidR="00E0028E" w:rsidRPr="00FC6E5B" w:rsidRDefault="00E0028E" w:rsidP="00E0028E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Ort, Datum, Unterschrift</w:t>
                      </w:r>
                    </w:p>
                    <w:p w14:paraId="3F3264B0" w14:textId="77777777" w:rsidR="00E0028E" w:rsidRPr="00FC6E5B" w:rsidRDefault="00E0028E" w:rsidP="00E0028E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2BE9DD" wp14:editId="06B795B6">
                <wp:simplePos x="0" y="0"/>
                <wp:positionH relativeFrom="margin">
                  <wp:posOffset>14605</wp:posOffset>
                </wp:positionH>
                <wp:positionV relativeFrom="paragraph">
                  <wp:posOffset>4578350</wp:posOffset>
                </wp:positionV>
                <wp:extent cx="6061710" cy="1724025"/>
                <wp:effectExtent l="0" t="0" r="34290" b="28575"/>
                <wp:wrapThrough wrapText="bothSides">
                  <wp:wrapPolygon edited="0">
                    <wp:start x="0" y="0"/>
                    <wp:lineTo x="0" y="21640"/>
                    <wp:lineTo x="21632" y="21640"/>
                    <wp:lineTo x="21632" y="0"/>
                    <wp:lineTo x="0" y="0"/>
                  </wp:wrapPolygon>
                </wp:wrapThrough>
                <wp:docPr id="1766229829" name="Rechteck 1766229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10" cy="1724025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7EB166" w14:textId="77777777" w:rsidR="00E0028E" w:rsidRPr="00FC6E5B" w:rsidRDefault="00E0028E" w:rsidP="00E0028E">
                            <w:pPr>
                              <w:spacing w:before="120"/>
                              <w:jc w:val="both"/>
                              <w:rPr>
                                <w:rFonts w:ascii="DIN Pro Regular" w:hAnsi="DIN Pro Regular" w:cs="DIN Pro Regular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  <w:t>Mitwirkende</w:t>
                            </w:r>
                          </w:p>
                          <w:p w14:paraId="12686E66" w14:textId="77777777" w:rsidR="00E0028E" w:rsidRPr="00FC6E5B" w:rsidRDefault="00E0028E" w:rsidP="00E0028E">
                            <w:pPr>
                              <w:jc w:val="both"/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8"/>
                                <w:szCs w:val="18"/>
                              </w:rPr>
                              <w:t>Name und Vorname der Personen, die an der Wettbewerbsmitarbeit mitgewirkt haben, aber nicht Verfasser sind.</w:t>
                            </w:r>
                          </w:p>
                          <w:p w14:paraId="4B5FF873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3BCB32DD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7D6B0F04" w14:textId="77777777" w:rsidR="00E0028E" w:rsidRPr="00FC6E5B" w:rsidRDefault="00E0028E" w:rsidP="00E0028E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2BE9DD" id="Rechteck 1766229829" o:spid="_x0000_s1035" style="position:absolute;left:0;text-align:left;margin-left:1.15pt;margin-top:360.5pt;width:477.3pt;height:135.7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" fillcolor="#e4f1ff" strokecolor="#e7e6e6 [3214]" strokeweight=".25pt">
                <v:fill opacity="32896f"/>
                <v:stroke opacity="0"/>
                <v:textbox inset="1.5mm">
                  <w:txbxContent>
                    <w:p w14:paraId="377EB166" w14:textId="77777777" w:rsidR="00E0028E" w:rsidRPr="00FC6E5B" w:rsidRDefault="00E0028E" w:rsidP="00E0028E">
                      <w:pPr>
                        <w:spacing w:before="120"/>
                        <w:jc w:val="both"/>
                        <w:rPr>
                          <w:rFonts w:ascii="DIN Pro Regular" w:hAnsi="DIN Pro Regular" w:cs="DIN Pro Regular"/>
                          <w:b/>
                          <w:bCs/>
                          <w:color w:val="000000" w:themeColor="text1"/>
                          <w:szCs w:val="22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b/>
                          <w:bCs/>
                          <w:color w:val="000000" w:themeColor="text1"/>
                          <w:szCs w:val="22"/>
                        </w:rPr>
                        <w:t>Mitwirkende</w:t>
                      </w:r>
                    </w:p>
                    <w:p w14:paraId="12686E66" w14:textId="77777777" w:rsidR="00E0028E" w:rsidRPr="00FC6E5B" w:rsidRDefault="00E0028E" w:rsidP="00E0028E">
                      <w:pPr>
                        <w:jc w:val="both"/>
                        <w:rPr>
                          <w:rFonts w:ascii="DIN Pro Regular" w:hAnsi="DIN Pro Regular" w:cs="DIN Pro Regular"/>
                          <w:color w:val="000000" w:themeColor="text1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8"/>
                          <w:szCs w:val="18"/>
                        </w:rPr>
                        <w:t>Name und Vorname der Personen, die an der Wettbewerbsmitarbeit mitgewirkt haben, aber nicht Verfasser sind.</w:t>
                      </w:r>
                    </w:p>
                    <w:p w14:paraId="4B5FF873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3BCB32DD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7D6B0F04" w14:textId="77777777" w:rsidR="00E0028E" w:rsidRPr="00FC6E5B" w:rsidRDefault="00E0028E" w:rsidP="00E0028E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</w:p>
    <w:p w14:paraId="363797C8" w14:textId="060725D6" w:rsidR="00B357BE" w:rsidRPr="00421044" w:rsidRDefault="00B357BE" w:rsidP="00FC6E5B">
      <w:pPr>
        <w:pStyle w:val="berschrift1"/>
        <w:rPr>
          <w:b w:val="0"/>
          <w:bCs w:val="0"/>
          <w:color w:val="EE7219"/>
        </w:rPr>
      </w:pPr>
      <w:r w:rsidRPr="00421044">
        <w:rPr>
          <w:b w:val="0"/>
          <w:bCs w:val="0"/>
          <w:color w:val="EE7219"/>
        </w:rPr>
        <w:lastRenderedPageBreak/>
        <w:t>Verfasse</w:t>
      </w:r>
      <w:r w:rsidR="009F2DAC" w:rsidRPr="00421044">
        <w:rPr>
          <w:b w:val="0"/>
          <w:bCs w:val="0"/>
          <w:color w:val="EE7219"/>
        </w:rPr>
        <w:t>nde</w:t>
      </w:r>
      <w:r w:rsidRPr="00421044">
        <w:rPr>
          <w:b w:val="0"/>
          <w:bCs w:val="0"/>
          <w:color w:val="EE7219"/>
        </w:rPr>
        <w:t xml:space="preserve"> </w:t>
      </w:r>
      <w:r w:rsidR="004F5053" w:rsidRPr="00421044">
        <w:rPr>
          <w:b w:val="0"/>
          <w:bCs w:val="0"/>
          <w:color w:val="EE7219"/>
        </w:rPr>
        <w:t>Freiraumplanung</w:t>
      </w:r>
    </w:p>
    <w:p w14:paraId="0DC6AE8C" w14:textId="77777777" w:rsidR="00B357BE" w:rsidRPr="00FC6E5B" w:rsidRDefault="00B357BE" w:rsidP="000638C6">
      <w:pPr>
        <w:tabs>
          <w:tab w:val="left" w:pos="709"/>
        </w:tabs>
        <w:rPr>
          <w:rFonts w:ascii="DIN Pro Regular" w:hAnsi="DIN Pro Regular" w:cs="DIN Pro Regular"/>
          <w:sz w:val="10"/>
          <w:szCs w:val="10"/>
        </w:rPr>
      </w:pPr>
    </w:p>
    <w:p w14:paraId="1A22F100" w14:textId="77777777" w:rsidR="00B357BE" w:rsidRPr="00FC6E5B" w:rsidRDefault="00B357BE" w:rsidP="000638C6">
      <w:pPr>
        <w:tabs>
          <w:tab w:val="left" w:pos="851"/>
          <w:tab w:val="left" w:pos="2410"/>
        </w:tabs>
        <w:rPr>
          <w:rFonts w:ascii="DIN Pro Regular" w:hAnsi="DIN Pro Regular" w:cs="DIN Pro Regular"/>
          <w:sz w:val="24"/>
          <w:szCs w:val="24"/>
        </w:rPr>
      </w:pPr>
      <w:r w:rsidRPr="00FC6E5B">
        <w:rPr>
          <w:rFonts w:ascii="Segoe UI Symbol" w:eastAsia="MS Mincho" w:hAnsi="Segoe UI Symbol" w:cs="Segoe UI Symbol"/>
          <w:color w:val="000000"/>
          <w:sz w:val="28"/>
          <w:szCs w:val="28"/>
        </w:rPr>
        <w:t>☐</w:t>
      </w:r>
      <w:r w:rsidRPr="00FC6E5B">
        <w:rPr>
          <w:rFonts w:ascii="DIN Pro Regular" w:hAnsi="DIN Pro Regular" w:cs="DIN Pro Regular"/>
          <w:sz w:val="24"/>
          <w:szCs w:val="24"/>
        </w:rPr>
        <w:t xml:space="preserve"> </w:t>
      </w:r>
      <w:r w:rsidRPr="00FC6E5B">
        <w:rPr>
          <w:rFonts w:ascii="DIN Pro Regular" w:hAnsi="DIN Pro Regular" w:cs="DIN Pro Regular"/>
          <w:szCs w:val="22"/>
        </w:rPr>
        <w:t>Natürliche Person(en)</w:t>
      </w:r>
    </w:p>
    <w:p w14:paraId="4984530F" w14:textId="77777777" w:rsidR="00B357BE" w:rsidRPr="00FC6E5B" w:rsidRDefault="00B357BE" w:rsidP="000638C6">
      <w:pPr>
        <w:tabs>
          <w:tab w:val="left" w:pos="851"/>
          <w:tab w:val="left" w:pos="3550"/>
          <w:tab w:val="right" w:pos="8946"/>
        </w:tabs>
        <w:rPr>
          <w:rFonts w:ascii="DIN Pro Regular" w:hAnsi="DIN Pro Regular" w:cs="DIN Pro Regular"/>
          <w:sz w:val="24"/>
          <w:szCs w:val="24"/>
        </w:rPr>
      </w:pPr>
      <w:r w:rsidRPr="00FC6E5B">
        <w:rPr>
          <w:rFonts w:ascii="Segoe UI Symbol" w:eastAsia="MS Mincho" w:hAnsi="Segoe UI Symbol" w:cs="Segoe UI Symbol"/>
          <w:color w:val="000000"/>
          <w:sz w:val="28"/>
          <w:szCs w:val="28"/>
        </w:rPr>
        <w:t>☐</w:t>
      </w:r>
      <w:r w:rsidRPr="00FC6E5B">
        <w:rPr>
          <w:rFonts w:ascii="DIN Pro Regular" w:hAnsi="DIN Pro Regular" w:cs="DIN Pro Regular"/>
          <w:sz w:val="24"/>
          <w:szCs w:val="24"/>
        </w:rPr>
        <w:t xml:space="preserve"> </w:t>
      </w:r>
      <w:r w:rsidRPr="00FC6E5B">
        <w:rPr>
          <w:rFonts w:ascii="DIN Pro Regular" w:hAnsi="DIN Pro Regular" w:cs="DIN Pro Regular"/>
          <w:szCs w:val="22"/>
        </w:rPr>
        <w:t>Arbeitsgemeinschaft</w:t>
      </w:r>
      <w:r w:rsidRPr="00FC6E5B">
        <w:rPr>
          <w:rFonts w:ascii="DIN Pro Regular" w:hAnsi="DIN Pro Regular" w:cs="DIN Pro Regular"/>
          <w:sz w:val="24"/>
          <w:szCs w:val="24"/>
        </w:rPr>
        <w:tab/>
      </w:r>
      <w:r w:rsidRPr="00FC6E5B">
        <w:rPr>
          <w:rFonts w:ascii="Segoe UI Symbol" w:eastAsia="MS Mincho" w:hAnsi="Segoe UI Symbol" w:cs="Segoe UI Symbol"/>
          <w:color w:val="000000"/>
          <w:sz w:val="28"/>
          <w:szCs w:val="28"/>
        </w:rPr>
        <w:t>☐</w:t>
      </w:r>
      <w:r w:rsidRPr="00FC6E5B">
        <w:rPr>
          <w:rFonts w:ascii="DIN Pro Regular" w:hAnsi="DIN Pro Regular" w:cs="DIN Pro Regular"/>
          <w:sz w:val="24"/>
          <w:szCs w:val="24"/>
        </w:rPr>
        <w:t xml:space="preserve"> </w:t>
      </w:r>
      <w:r w:rsidRPr="00FC6E5B">
        <w:rPr>
          <w:rFonts w:ascii="DIN Pro Regular" w:hAnsi="DIN Pro Regular" w:cs="DIN Pro Regular"/>
          <w:szCs w:val="22"/>
        </w:rPr>
        <w:t>Partnerschaft</w:t>
      </w:r>
      <w:r w:rsidRPr="00FC6E5B">
        <w:rPr>
          <w:rFonts w:ascii="DIN Pro Regular" w:hAnsi="DIN Pro Regular" w:cs="DIN Pro Regular"/>
          <w:sz w:val="24"/>
          <w:szCs w:val="24"/>
        </w:rPr>
        <w:tab/>
      </w:r>
      <w:r w:rsidRPr="00FC6E5B">
        <w:rPr>
          <w:rFonts w:ascii="Segoe UI Symbol" w:eastAsia="MS Mincho" w:hAnsi="Segoe UI Symbol" w:cs="Segoe UI Symbol"/>
          <w:color w:val="000000"/>
          <w:sz w:val="28"/>
          <w:szCs w:val="28"/>
        </w:rPr>
        <w:t>☐</w:t>
      </w:r>
      <w:r w:rsidRPr="00FC6E5B">
        <w:rPr>
          <w:rFonts w:ascii="DIN Pro Regular" w:hAnsi="DIN Pro Regular" w:cs="DIN Pro Regular"/>
          <w:sz w:val="24"/>
          <w:szCs w:val="24"/>
        </w:rPr>
        <w:t xml:space="preserve"> </w:t>
      </w:r>
      <w:r w:rsidRPr="00FC6E5B">
        <w:rPr>
          <w:rFonts w:ascii="DIN Pro Regular" w:hAnsi="DIN Pro Regular" w:cs="DIN Pro Regular"/>
          <w:szCs w:val="22"/>
        </w:rPr>
        <w:t>Juristische Person</w:t>
      </w:r>
    </w:p>
    <w:p w14:paraId="747339EB" w14:textId="77777777" w:rsidR="00B357BE" w:rsidRPr="00FC6E5B" w:rsidRDefault="00B357BE" w:rsidP="000638C6">
      <w:pPr>
        <w:pStyle w:val="VFErklrungUnterpunkt"/>
        <w:spacing w:before="360"/>
        <w:rPr>
          <w:rStyle w:val="gepunkteteUnterstreichung"/>
          <w:rFonts w:ascii="DIN Pro Regular" w:hAnsi="DIN Pro Regular" w:cs="DIN Pro Regular"/>
          <w:color w:val="BFBFBF"/>
          <w:sz w:val="24"/>
          <w:u w:val="single"/>
        </w:rPr>
      </w:pPr>
      <w:r w:rsidRPr="00FC6E5B">
        <w:rPr>
          <w:rStyle w:val="gepunkteteUnterstreichung"/>
          <w:rFonts w:ascii="DIN Pro Regular" w:hAnsi="DIN Pro Regular" w:cs="DIN Pro Regular"/>
          <w:color w:val="BFBFBF"/>
          <w:u w:val="single"/>
        </w:rPr>
        <w:tab/>
      </w:r>
    </w:p>
    <w:p w14:paraId="0381D38D" w14:textId="77777777" w:rsidR="00B357BE" w:rsidRPr="00FC6E5B" w:rsidRDefault="00B357BE" w:rsidP="000638C6">
      <w:pPr>
        <w:pStyle w:val="VFErklrungUnterpunkthalbzeiligErluterung"/>
        <w:spacing w:before="60"/>
        <w:rPr>
          <w:rFonts w:ascii="DIN Pro Regular" w:hAnsi="DIN Pro Regular" w:cs="DIN Pro Regular"/>
          <w:sz w:val="18"/>
          <w:szCs w:val="18"/>
        </w:rPr>
      </w:pPr>
      <w:proofErr w:type="spellStart"/>
      <w:r w:rsidRPr="00FC6E5B">
        <w:rPr>
          <w:rFonts w:ascii="DIN Pro Regular" w:hAnsi="DIN Pro Regular" w:cs="DIN Pro Regular"/>
          <w:sz w:val="18"/>
          <w:szCs w:val="18"/>
        </w:rPr>
        <w:t>Büroname</w:t>
      </w:r>
      <w:proofErr w:type="spellEnd"/>
    </w:p>
    <w:p w14:paraId="269D8059" w14:textId="77777777" w:rsidR="00B357BE" w:rsidRPr="00FC6E5B" w:rsidRDefault="00B357BE" w:rsidP="000638C6">
      <w:pPr>
        <w:pStyle w:val="VFErklrungUnterpunkt"/>
        <w:spacing w:before="240"/>
        <w:rPr>
          <w:rStyle w:val="gepunkteteUnterstreichung"/>
          <w:rFonts w:ascii="DIN Pro Regular" w:hAnsi="DIN Pro Regular" w:cs="DIN Pro Regular"/>
          <w:color w:val="BFBFBF"/>
          <w:sz w:val="24"/>
          <w:u w:val="single"/>
        </w:rPr>
      </w:pPr>
      <w:r w:rsidRPr="00FC6E5B">
        <w:rPr>
          <w:rStyle w:val="gepunkteteUnterstreichung"/>
          <w:rFonts w:ascii="DIN Pro Regular" w:hAnsi="DIN Pro Regular" w:cs="DIN Pro Regular"/>
          <w:color w:val="BFBFBF"/>
          <w:u w:val="single"/>
        </w:rPr>
        <w:tab/>
      </w:r>
    </w:p>
    <w:p w14:paraId="03518BAF" w14:textId="77777777" w:rsidR="00B357BE" w:rsidRPr="00FC6E5B" w:rsidRDefault="00B357BE" w:rsidP="000638C6">
      <w:pPr>
        <w:pStyle w:val="VFErklrungUnterpunkthalbzeiligErluterung"/>
        <w:spacing w:before="6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>Fachrichtung</w:t>
      </w:r>
    </w:p>
    <w:p w14:paraId="6A6878A3" w14:textId="77777777" w:rsidR="00B357BE" w:rsidRPr="00FC6E5B" w:rsidRDefault="00B357BE" w:rsidP="000638C6">
      <w:pPr>
        <w:pStyle w:val="VFErklrungUnterpunkt"/>
        <w:spacing w:before="240"/>
        <w:rPr>
          <w:rStyle w:val="gepunkteteUnterstreichung"/>
          <w:rFonts w:ascii="DIN Pro Regular" w:hAnsi="DIN Pro Regular" w:cs="DIN Pro Regular"/>
          <w:color w:val="BFBFBF"/>
          <w:u w:val="single"/>
        </w:rPr>
      </w:pPr>
      <w:r w:rsidRPr="00FC6E5B">
        <w:rPr>
          <w:rStyle w:val="gepunkteteUnterstreichung"/>
          <w:rFonts w:ascii="DIN Pro Regular" w:hAnsi="DIN Pro Regular" w:cs="DIN Pro Regular"/>
          <w:color w:val="BFBFBF"/>
          <w:u w:val="single"/>
        </w:rPr>
        <w:tab/>
      </w:r>
    </w:p>
    <w:p w14:paraId="44E8EAAC" w14:textId="77777777" w:rsidR="00B357BE" w:rsidRPr="00FC6E5B" w:rsidRDefault="00B357BE" w:rsidP="000638C6">
      <w:pPr>
        <w:pStyle w:val="VFErklrungUnterpunkthalbzeiligErluterung"/>
        <w:spacing w:before="6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>Adresse</w:t>
      </w:r>
    </w:p>
    <w:p w14:paraId="367F90B7" w14:textId="77777777" w:rsidR="00B357BE" w:rsidRPr="00FC6E5B" w:rsidRDefault="00B357BE" w:rsidP="000638C6">
      <w:pPr>
        <w:pStyle w:val="VFErklrungUnterpunkt"/>
        <w:spacing w:before="240"/>
        <w:rPr>
          <w:rStyle w:val="gepunkteteUnterstreichung"/>
          <w:rFonts w:ascii="DIN Pro Regular" w:hAnsi="DIN Pro Regular" w:cs="DIN Pro Regular"/>
          <w:color w:val="BFBFBF"/>
          <w:u w:val="single"/>
        </w:rPr>
      </w:pPr>
      <w:r w:rsidRPr="00FC6E5B">
        <w:rPr>
          <w:rStyle w:val="gepunkteteUnterstreichung"/>
          <w:rFonts w:ascii="DIN Pro Regular" w:hAnsi="DIN Pro Regular" w:cs="DIN Pro Regular"/>
          <w:color w:val="BFBFBF"/>
          <w:u w:val="single"/>
        </w:rPr>
        <w:tab/>
      </w:r>
    </w:p>
    <w:p w14:paraId="56DF9A37" w14:textId="2A48D583" w:rsidR="00B357BE" w:rsidRPr="00FC6E5B" w:rsidRDefault="00B357BE" w:rsidP="000638C6">
      <w:pPr>
        <w:tabs>
          <w:tab w:val="left" w:pos="3408"/>
          <w:tab w:val="left" w:pos="6674"/>
          <w:tab w:val="left" w:pos="9638"/>
        </w:tabs>
        <w:spacing w:before="60"/>
        <w:rPr>
          <w:rFonts w:ascii="DIN Pro Regular" w:hAnsi="DIN Pro Regular" w:cs="DIN Pro Regular"/>
          <w:color w:val="A6A6A6"/>
          <w:sz w:val="18"/>
          <w:szCs w:val="18"/>
        </w:rPr>
      </w:pPr>
      <w:r w:rsidRPr="00FC6E5B">
        <w:rPr>
          <w:rFonts w:ascii="DIN Pro Regular" w:hAnsi="DIN Pro Regular" w:cs="DIN Pro Regular"/>
          <w:sz w:val="18"/>
          <w:szCs w:val="18"/>
        </w:rPr>
        <w:t xml:space="preserve">Fon   </w:t>
      </w:r>
      <w:r w:rsidRPr="00FC6E5B">
        <w:rPr>
          <w:rFonts w:ascii="DIN Pro Regular" w:hAnsi="DIN Pro Regular" w:cs="DIN Pro Regular"/>
          <w:color w:val="A6A6A6"/>
          <w:sz w:val="18"/>
          <w:szCs w:val="18"/>
        </w:rPr>
        <w:tab/>
      </w:r>
      <w:r w:rsidRPr="00FC6E5B">
        <w:rPr>
          <w:rFonts w:ascii="DIN Pro Regular" w:hAnsi="DIN Pro Regular" w:cs="DIN Pro Regular"/>
          <w:sz w:val="18"/>
          <w:szCs w:val="18"/>
        </w:rPr>
        <w:t xml:space="preserve">   </w:t>
      </w:r>
      <w:proofErr w:type="gramStart"/>
      <w:r w:rsidRPr="00FC6E5B">
        <w:rPr>
          <w:rFonts w:ascii="DIN Pro Regular" w:hAnsi="DIN Pro Regular" w:cs="DIN Pro Regular"/>
          <w:sz w:val="18"/>
          <w:szCs w:val="18"/>
        </w:rPr>
        <w:t xml:space="preserve">Fax  </w:t>
      </w:r>
      <w:r w:rsidRPr="00FC6E5B">
        <w:rPr>
          <w:rFonts w:ascii="DIN Pro Regular" w:hAnsi="DIN Pro Regular" w:cs="DIN Pro Regular"/>
          <w:color w:val="A6A6A6"/>
          <w:sz w:val="18"/>
          <w:szCs w:val="18"/>
        </w:rPr>
        <w:tab/>
        <w:t xml:space="preserve">   </w:t>
      </w:r>
      <w:r w:rsidRPr="00FC6E5B">
        <w:rPr>
          <w:rFonts w:ascii="DIN Pro Regular" w:hAnsi="DIN Pro Regular" w:cs="DIN Pro Regular"/>
          <w:sz w:val="18"/>
          <w:szCs w:val="18"/>
        </w:rPr>
        <w:t>E-Mail</w:t>
      </w:r>
      <w:proofErr w:type="gramEnd"/>
      <w:r w:rsidRPr="00FC6E5B">
        <w:rPr>
          <w:rFonts w:ascii="DIN Pro Regular" w:hAnsi="DIN Pro Regular" w:cs="DIN Pro Regular"/>
          <w:color w:val="A6A6A6"/>
          <w:sz w:val="18"/>
          <w:szCs w:val="18"/>
        </w:rPr>
        <w:t xml:space="preserve">  </w:t>
      </w:r>
      <w:r w:rsidRPr="00FC6E5B">
        <w:rPr>
          <w:rFonts w:ascii="DIN Pro Regular" w:hAnsi="DIN Pro Regular" w:cs="DIN Pro Regular"/>
          <w:color w:val="A6A6A6"/>
          <w:sz w:val="18"/>
          <w:szCs w:val="18"/>
        </w:rPr>
        <w:tab/>
      </w:r>
    </w:p>
    <w:p w14:paraId="64D506F7" w14:textId="10DC8AC4" w:rsidR="000638C6" w:rsidRPr="00FC6E5B" w:rsidRDefault="006C5787" w:rsidP="000638C6">
      <w:pPr>
        <w:tabs>
          <w:tab w:val="left" w:pos="3408"/>
          <w:tab w:val="left" w:pos="6674"/>
          <w:tab w:val="left" w:pos="9638"/>
        </w:tabs>
        <w:spacing w:before="6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2792C01" wp14:editId="79DC7AD7">
                <wp:simplePos x="0" y="0"/>
                <wp:positionH relativeFrom="margin">
                  <wp:posOffset>0</wp:posOffset>
                </wp:positionH>
                <wp:positionV relativeFrom="paragraph">
                  <wp:posOffset>2244725</wp:posOffset>
                </wp:positionV>
                <wp:extent cx="2975610" cy="1969770"/>
                <wp:effectExtent l="0" t="0" r="21590" b="36830"/>
                <wp:wrapThrough wrapText="bothSides">
                  <wp:wrapPolygon edited="0">
                    <wp:start x="0" y="0"/>
                    <wp:lineTo x="0" y="21725"/>
                    <wp:lineTo x="21572" y="21725"/>
                    <wp:lineTo x="21572" y="0"/>
                    <wp:lineTo x="0" y="0"/>
                  </wp:wrapPolygon>
                </wp:wrapThrough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1969770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D3766F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137375E4" w14:textId="77777777" w:rsidR="00FC6E5B" w:rsidRPr="00FC6E5B" w:rsidRDefault="00FC6E5B" w:rsidP="00FC6E5B">
                            <w:pP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Verfassende:r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3</w:t>
                            </w:r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| Name, Vorname </w:t>
                            </w:r>
                          </w:p>
                          <w:p w14:paraId="4F7E5F14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3E126565" w14:textId="77777777" w:rsidR="00FC6E5B" w:rsidRPr="00FC6E5B" w:rsidRDefault="00FC6E5B" w:rsidP="00FC6E5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Berufsbezeichnung</w:t>
                            </w:r>
                          </w:p>
                          <w:p w14:paraId="62C8B971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497F1784" w14:textId="77777777" w:rsidR="00FC6E5B" w:rsidRPr="00FC6E5B" w:rsidRDefault="00FC6E5B" w:rsidP="00FC6E5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Kammernummer, Eintragungsdatum und -ort</w:t>
                            </w:r>
                          </w:p>
                          <w:p w14:paraId="2BB5F946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7F28AF7E" w14:textId="77777777" w:rsidR="00FC6E5B" w:rsidRPr="00FC6E5B" w:rsidRDefault="00FC6E5B" w:rsidP="00FC6E5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Ort, Datum, Unterschrift</w:t>
                            </w:r>
                          </w:p>
                          <w:p w14:paraId="56E17666" w14:textId="77777777" w:rsidR="00FC6E5B" w:rsidRPr="00FC6E5B" w:rsidRDefault="00FC6E5B" w:rsidP="00FC6E5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792C01" id="Rechteck 20" o:spid="_x0000_s1031" style="position:absolute;margin-left:0;margin-top:176.75pt;width:234.3pt;height:155.1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" fillcolor="#e4f1ff" strokecolor="#e7e6e6 [3214]" strokeweight=".25pt">
                <v:fill opacity="32896f"/>
                <v:stroke opacity="0"/>
                <v:textbox inset="1.5mm">
                  <w:txbxContent>
                    <w:p w14:paraId="68D3766F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137375E4" w14:textId="77777777" w:rsidR="00FC6E5B" w:rsidRPr="00FC6E5B" w:rsidRDefault="00FC6E5B" w:rsidP="00FC6E5B">
                      <w:pP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</w:pPr>
                      <w:proofErr w:type="spellStart"/>
                      <w:proofErr w:type="gram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Verfassende:r</w:t>
                      </w:r>
                      <w:proofErr w:type="spellEnd"/>
                      <w:proofErr w:type="gram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3</w:t>
                      </w:r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| Name, Vorname </w:t>
                      </w:r>
                    </w:p>
                    <w:p w14:paraId="4F7E5F14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3E126565" w14:textId="77777777" w:rsidR="00FC6E5B" w:rsidRPr="00FC6E5B" w:rsidRDefault="00FC6E5B" w:rsidP="00FC6E5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Berufsbezeichnung</w:t>
                      </w:r>
                    </w:p>
                    <w:p w14:paraId="62C8B971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497F1784" w14:textId="77777777" w:rsidR="00FC6E5B" w:rsidRPr="00FC6E5B" w:rsidRDefault="00FC6E5B" w:rsidP="00FC6E5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Kammernummer, Eintragungsdatum und -ort</w:t>
                      </w:r>
                    </w:p>
                    <w:p w14:paraId="2BB5F946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7F28AF7E" w14:textId="77777777" w:rsidR="00FC6E5B" w:rsidRPr="00FC6E5B" w:rsidRDefault="00FC6E5B" w:rsidP="00FC6E5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Ort, Datum, Unterschrift</w:t>
                      </w:r>
                    </w:p>
                    <w:p w14:paraId="56E17666" w14:textId="77777777" w:rsidR="00FC6E5B" w:rsidRPr="00FC6E5B" w:rsidRDefault="00FC6E5B" w:rsidP="00FC6E5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B530D7" wp14:editId="48FB44A0">
                <wp:simplePos x="0" y="0"/>
                <wp:positionH relativeFrom="margin">
                  <wp:posOffset>3088005</wp:posOffset>
                </wp:positionH>
                <wp:positionV relativeFrom="paragraph">
                  <wp:posOffset>2244725</wp:posOffset>
                </wp:positionV>
                <wp:extent cx="2975610" cy="1969770"/>
                <wp:effectExtent l="0" t="0" r="21590" b="36830"/>
                <wp:wrapThrough wrapText="bothSides">
                  <wp:wrapPolygon edited="0">
                    <wp:start x="0" y="0"/>
                    <wp:lineTo x="0" y="21725"/>
                    <wp:lineTo x="21572" y="21725"/>
                    <wp:lineTo x="21572" y="0"/>
                    <wp:lineTo x="0" y="0"/>
                  </wp:wrapPolygon>
                </wp:wrapThrough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1969770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80A30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57FB92D3" w14:textId="77777777" w:rsidR="00FC6E5B" w:rsidRPr="00FC6E5B" w:rsidRDefault="00FC6E5B" w:rsidP="00FC6E5B">
                            <w:pP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Verfassende:r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4 </w:t>
                            </w:r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| Name, Vorname </w:t>
                            </w:r>
                          </w:p>
                          <w:p w14:paraId="693C9C1D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553E0137" w14:textId="77777777" w:rsidR="00FC6E5B" w:rsidRPr="00FC6E5B" w:rsidRDefault="00FC6E5B" w:rsidP="00FC6E5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Berufsbezeichnung</w:t>
                            </w:r>
                          </w:p>
                          <w:p w14:paraId="46C17E69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081B5D69" w14:textId="77777777" w:rsidR="00FC6E5B" w:rsidRPr="00FC6E5B" w:rsidRDefault="00FC6E5B" w:rsidP="00FC6E5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Kammernummer, Eintragungsdatum und -ort</w:t>
                            </w:r>
                          </w:p>
                          <w:p w14:paraId="1CDB41C4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2276ADA8" w14:textId="77777777" w:rsidR="00FC6E5B" w:rsidRPr="00FC6E5B" w:rsidRDefault="00FC6E5B" w:rsidP="00FC6E5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Ort, Datum, Unterschrift</w:t>
                            </w:r>
                          </w:p>
                          <w:p w14:paraId="3DF0DB60" w14:textId="77777777" w:rsidR="00FC6E5B" w:rsidRPr="00FC6E5B" w:rsidRDefault="00FC6E5B" w:rsidP="00FC6E5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530D7" id="Rechteck 21" o:spid="_x0000_s1032" style="position:absolute;margin-left:243.15pt;margin-top:176.75pt;width:234.3pt;height:155.1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" fillcolor="#e4f1ff" strokecolor="#e7e6e6 [3214]" strokeweight=".25pt">
                <v:fill opacity="32896f"/>
                <v:stroke opacity="0"/>
                <v:textbox inset="1.5mm">
                  <w:txbxContent>
                    <w:p w14:paraId="22880A30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57FB92D3" w14:textId="77777777" w:rsidR="00FC6E5B" w:rsidRPr="00FC6E5B" w:rsidRDefault="00FC6E5B" w:rsidP="00FC6E5B">
                      <w:pP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</w:pPr>
                      <w:proofErr w:type="spellStart"/>
                      <w:proofErr w:type="gram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Verfassende:r</w:t>
                      </w:r>
                      <w:proofErr w:type="spellEnd"/>
                      <w:proofErr w:type="gram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4 </w:t>
                      </w:r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| Name, Vorname </w:t>
                      </w:r>
                    </w:p>
                    <w:p w14:paraId="693C9C1D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553E0137" w14:textId="77777777" w:rsidR="00FC6E5B" w:rsidRPr="00FC6E5B" w:rsidRDefault="00FC6E5B" w:rsidP="00FC6E5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Berufsbezeichnung</w:t>
                      </w:r>
                    </w:p>
                    <w:p w14:paraId="46C17E69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081B5D69" w14:textId="77777777" w:rsidR="00FC6E5B" w:rsidRPr="00FC6E5B" w:rsidRDefault="00FC6E5B" w:rsidP="00FC6E5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Kammernummer, Eintragungsdatum und -ort</w:t>
                      </w:r>
                    </w:p>
                    <w:p w14:paraId="1CDB41C4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2276ADA8" w14:textId="77777777" w:rsidR="00FC6E5B" w:rsidRPr="00FC6E5B" w:rsidRDefault="00FC6E5B" w:rsidP="00FC6E5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Ort, Datum, Unterschrift</w:t>
                      </w:r>
                    </w:p>
                    <w:p w14:paraId="3DF0DB60" w14:textId="77777777" w:rsidR="00FC6E5B" w:rsidRPr="00FC6E5B" w:rsidRDefault="00FC6E5B" w:rsidP="00FC6E5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FC6E5B"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BB529D" wp14:editId="0CFF8985">
                <wp:simplePos x="0" y="0"/>
                <wp:positionH relativeFrom="margin">
                  <wp:posOffset>14605</wp:posOffset>
                </wp:positionH>
                <wp:positionV relativeFrom="paragraph">
                  <wp:posOffset>4279900</wp:posOffset>
                </wp:positionV>
                <wp:extent cx="6061710" cy="1724025"/>
                <wp:effectExtent l="0" t="0" r="34290" b="28575"/>
                <wp:wrapThrough wrapText="bothSides">
                  <wp:wrapPolygon edited="0">
                    <wp:start x="0" y="0"/>
                    <wp:lineTo x="0" y="21640"/>
                    <wp:lineTo x="21632" y="21640"/>
                    <wp:lineTo x="21632" y="0"/>
                    <wp:lineTo x="0" y="0"/>
                  </wp:wrapPolygon>
                </wp:wrapThrough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10" cy="1724025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108A2F" w14:textId="77777777" w:rsidR="00FC6E5B" w:rsidRPr="00FC6E5B" w:rsidRDefault="00FC6E5B" w:rsidP="00FC6E5B">
                            <w:pPr>
                              <w:spacing w:before="120"/>
                              <w:jc w:val="both"/>
                              <w:rPr>
                                <w:rFonts w:ascii="DIN Pro Regular" w:hAnsi="DIN Pro Regular" w:cs="DIN Pro Regular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b/>
                                <w:bCs/>
                                <w:color w:val="000000" w:themeColor="text1"/>
                                <w:szCs w:val="22"/>
                              </w:rPr>
                              <w:t>Mitwirkende</w:t>
                            </w:r>
                          </w:p>
                          <w:p w14:paraId="2D92257C" w14:textId="77777777" w:rsidR="00FC6E5B" w:rsidRPr="00FC6E5B" w:rsidRDefault="00FC6E5B" w:rsidP="00FC6E5B">
                            <w:pPr>
                              <w:jc w:val="both"/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8"/>
                                <w:szCs w:val="18"/>
                              </w:rPr>
                              <w:t>Name und Vorname der Personen, die an der Wettbewerbsmitarbeit mitgewirkt haben, aber nicht Verfasser sind.</w:t>
                            </w:r>
                          </w:p>
                          <w:p w14:paraId="5AB4DBFD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67685FDC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2A326ACB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B529D" id="Rechteck 17" o:spid="_x0000_s1033" style="position:absolute;margin-left:1.15pt;margin-top:337pt;width:477.3pt;height:135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" fillcolor="#e4f1ff" strokecolor="#e7e6e6 [3214]" strokeweight=".25pt">
                <v:fill opacity="32896f"/>
                <v:stroke opacity="0"/>
                <v:textbox inset="1.5mm">
                  <w:txbxContent>
                    <w:p w14:paraId="78108A2F" w14:textId="77777777" w:rsidR="00FC6E5B" w:rsidRPr="00FC6E5B" w:rsidRDefault="00FC6E5B" w:rsidP="00FC6E5B">
                      <w:pPr>
                        <w:spacing w:before="120"/>
                        <w:jc w:val="both"/>
                        <w:rPr>
                          <w:rFonts w:ascii="DIN Pro Regular" w:hAnsi="DIN Pro Regular" w:cs="DIN Pro Regular"/>
                          <w:b/>
                          <w:bCs/>
                          <w:color w:val="000000" w:themeColor="text1"/>
                          <w:szCs w:val="22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b/>
                          <w:bCs/>
                          <w:color w:val="000000" w:themeColor="text1"/>
                          <w:szCs w:val="22"/>
                        </w:rPr>
                        <w:t>Mitwirkende</w:t>
                      </w:r>
                    </w:p>
                    <w:p w14:paraId="2D92257C" w14:textId="77777777" w:rsidR="00FC6E5B" w:rsidRPr="00FC6E5B" w:rsidRDefault="00FC6E5B" w:rsidP="00FC6E5B">
                      <w:pPr>
                        <w:jc w:val="both"/>
                        <w:rPr>
                          <w:rFonts w:ascii="DIN Pro Regular" w:hAnsi="DIN Pro Regular" w:cs="DIN Pro Regular"/>
                          <w:color w:val="000000" w:themeColor="text1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8"/>
                          <w:szCs w:val="18"/>
                        </w:rPr>
                        <w:t>Name und Vorname der Personen, die an der Wettbewerbsmitarbeit mitgewirkt haben, aber nicht Verfasser sind.</w:t>
                      </w:r>
                    </w:p>
                    <w:p w14:paraId="5AB4DBFD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67685FDC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2A326ACB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FC6E5B"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83EEBA1" wp14:editId="424B7E18">
                <wp:simplePos x="0" y="0"/>
                <wp:positionH relativeFrom="margin">
                  <wp:posOffset>3103880</wp:posOffset>
                </wp:positionH>
                <wp:positionV relativeFrom="paragraph">
                  <wp:posOffset>228600</wp:posOffset>
                </wp:positionV>
                <wp:extent cx="2975610" cy="1969770"/>
                <wp:effectExtent l="0" t="0" r="21590" b="36830"/>
                <wp:wrapThrough wrapText="bothSides">
                  <wp:wrapPolygon edited="0">
                    <wp:start x="0" y="0"/>
                    <wp:lineTo x="0" y="21725"/>
                    <wp:lineTo x="21572" y="21725"/>
                    <wp:lineTo x="21572" y="0"/>
                    <wp:lineTo x="0" y="0"/>
                  </wp:wrapPolygon>
                </wp:wrapThrough>
                <wp:docPr id="19" name="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1969770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37A87D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5147ACD5" w14:textId="77777777" w:rsidR="00FC6E5B" w:rsidRPr="00FC6E5B" w:rsidRDefault="00FC6E5B" w:rsidP="00FC6E5B">
                            <w:pP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Verfassende:r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2</w:t>
                            </w:r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| Name, Vorname </w:t>
                            </w:r>
                          </w:p>
                          <w:p w14:paraId="45BE5719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32202D41" w14:textId="77777777" w:rsidR="00FC6E5B" w:rsidRPr="00FC6E5B" w:rsidRDefault="00FC6E5B" w:rsidP="00FC6E5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Berufsbezeichnung</w:t>
                            </w:r>
                          </w:p>
                          <w:p w14:paraId="1774E1EB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7A0BBCE6" w14:textId="77777777" w:rsidR="00FC6E5B" w:rsidRPr="00FC6E5B" w:rsidRDefault="00FC6E5B" w:rsidP="00FC6E5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Kammernummer, Eintragungsdatum und -ort</w:t>
                            </w:r>
                          </w:p>
                          <w:p w14:paraId="2F5ABD2A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4717C69B" w14:textId="77777777" w:rsidR="00FC6E5B" w:rsidRPr="00FC6E5B" w:rsidRDefault="00FC6E5B" w:rsidP="00FC6E5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Ort, Datum, Unterschrift</w:t>
                            </w:r>
                          </w:p>
                          <w:p w14:paraId="762AF3AF" w14:textId="77777777" w:rsidR="00FC6E5B" w:rsidRPr="00FC6E5B" w:rsidRDefault="00FC6E5B" w:rsidP="00FC6E5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3EEBA1" id="Rechteck 19" o:spid="_x0000_s1034" style="position:absolute;margin-left:244.4pt;margin-top:18pt;width:234.3pt;height:155.1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" fillcolor="#e4f1ff" strokecolor="#e7e6e6 [3214]" strokeweight=".25pt">
                <v:fill opacity="32896f"/>
                <v:stroke opacity="0"/>
                <v:textbox inset="1.5mm">
                  <w:txbxContent>
                    <w:p w14:paraId="6B37A87D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5147ACD5" w14:textId="77777777" w:rsidR="00FC6E5B" w:rsidRPr="00FC6E5B" w:rsidRDefault="00FC6E5B" w:rsidP="00FC6E5B">
                      <w:pP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</w:pPr>
                      <w:proofErr w:type="spellStart"/>
                      <w:proofErr w:type="gram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Verfassende:r</w:t>
                      </w:r>
                      <w:proofErr w:type="spellEnd"/>
                      <w:proofErr w:type="gram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2</w:t>
                      </w:r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| Name, Vorname </w:t>
                      </w:r>
                    </w:p>
                    <w:p w14:paraId="45BE5719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32202D41" w14:textId="77777777" w:rsidR="00FC6E5B" w:rsidRPr="00FC6E5B" w:rsidRDefault="00FC6E5B" w:rsidP="00FC6E5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Berufsbezeichnung</w:t>
                      </w:r>
                    </w:p>
                    <w:p w14:paraId="1774E1EB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7A0BBCE6" w14:textId="77777777" w:rsidR="00FC6E5B" w:rsidRPr="00FC6E5B" w:rsidRDefault="00FC6E5B" w:rsidP="00FC6E5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Kammernummer, Eintragungsdatum und -ort</w:t>
                      </w:r>
                    </w:p>
                    <w:p w14:paraId="2F5ABD2A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4717C69B" w14:textId="77777777" w:rsidR="00FC6E5B" w:rsidRPr="00FC6E5B" w:rsidRDefault="00FC6E5B" w:rsidP="00FC6E5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Ort, Datum, Unterschrift</w:t>
                      </w:r>
                    </w:p>
                    <w:p w14:paraId="762AF3AF" w14:textId="77777777" w:rsidR="00FC6E5B" w:rsidRPr="00FC6E5B" w:rsidRDefault="00FC6E5B" w:rsidP="00FC6E5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FC6E5B" w:rsidRPr="00FC6E5B">
        <w:rPr>
          <w:rFonts w:ascii="DIN Pro Regular" w:hAnsi="DIN Pro Regular" w:cs="DIN Pro Regul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1C2486" wp14:editId="65314332">
                <wp:simplePos x="0" y="0"/>
                <wp:positionH relativeFrom="margin">
                  <wp:posOffset>15875</wp:posOffset>
                </wp:positionH>
                <wp:positionV relativeFrom="paragraph">
                  <wp:posOffset>228600</wp:posOffset>
                </wp:positionV>
                <wp:extent cx="2975610" cy="1969770"/>
                <wp:effectExtent l="0" t="0" r="21590" b="36830"/>
                <wp:wrapThrough wrapText="bothSides">
                  <wp:wrapPolygon edited="0">
                    <wp:start x="0" y="0"/>
                    <wp:lineTo x="0" y="21725"/>
                    <wp:lineTo x="21572" y="21725"/>
                    <wp:lineTo x="21572" y="0"/>
                    <wp:lineTo x="0" y="0"/>
                  </wp:wrapPolygon>
                </wp:wrapThrough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1969770"/>
                        </a:xfrm>
                        <a:prstGeom prst="rect">
                          <a:avLst/>
                        </a:prstGeom>
                        <a:solidFill>
                          <a:srgbClr val="E4F1FF">
                            <a:alpha val="50000"/>
                          </a:srgbClr>
                        </a:solidFill>
                        <a:ln w="3175">
                          <a:solidFill>
                            <a:schemeClr val="bg2">
                              <a:alpha val="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F02C8A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37E97669" w14:textId="77777777" w:rsidR="00FC6E5B" w:rsidRPr="00FC6E5B" w:rsidRDefault="00FC6E5B" w:rsidP="00FC6E5B">
                            <w:pPr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Verfassende:r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1 / </w:t>
                            </w: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bevollmächtigte:r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spellStart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>Vertreter:in</w:t>
                            </w:r>
                            <w:proofErr w:type="spellEnd"/>
                            <w:r w:rsidRPr="00FC6E5B">
                              <w:rPr>
                                <w:rFonts w:ascii="DIN Pro Medium" w:hAnsi="DIN Pro Medium" w:cs="DIN Pro Medium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| Name, Vorname </w:t>
                            </w:r>
                          </w:p>
                          <w:p w14:paraId="1270708A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8"/>
                                <w:szCs w:val="18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  <w:p w14:paraId="7E9A222A" w14:textId="77777777" w:rsidR="00FC6E5B" w:rsidRPr="00FC6E5B" w:rsidRDefault="00FC6E5B" w:rsidP="00FC6E5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Berufsbezeichnung</w:t>
                            </w:r>
                          </w:p>
                          <w:p w14:paraId="7A1DA2C2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5DF9F645" w14:textId="77777777" w:rsidR="00FC6E5B" w:rsidRPr="00FC6E5B" w:rsidRDefault="00FC6E5B" w:rsidP="00FC6E5B">
                            <w:pPr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Kammernummer, Eintragungsdatum und -ort</w:t>
                            </w:r>
                          </w:p>
                          <w:p w14:paraId="59699067" w14:textId="77777777" w:rsidR="00FC6E5B" w:rsidRPr="00FC6E5B" w:rsidRDefault="00FC6E5B" w:rsidP="00FC6E5B">
                            <w:pPr>
                              <w:tabs>
                                <w:tab w:val="right" w:pos="9638"/>
                              </w:tabs>
                              <w:spacing w:before="300"/>
                              <w:rPr>
                                <w:rFonts w:ascii="DIN Pro Regular" w:hAnsi="DIN Pro Regular" w:cs="DIN Pro Regular"/>
                                <w:sz w:val="15"/>
                                <w:szCs w:val="15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BFBFBF"/>
                                <w:sz w:val="15"/>
                                <w:szCs w:val="15"/>
                                <w:u w:val="single"/>
                              </w:rPr>
                              <w:tab/>
                            </w:r>
                          </w:p>
                          <w:p w14:paraId="41D5A95E" w14:textId="77777777" w:rsidR="00FC6E5B" w:rsidRPr="00FC6E5B" w:rsidRDefault="00FC6E5B" w:rsidP="00FC6E5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  <w:r w:rsidRPr="00FC6E5B">
                              <w:rPr>
                                <w:rFonts w:ascii="DIN Pro Regular" w:hAnsi="DIN Pro Regular" w:cs="DIN Pro Regular"/>
                                <w:color w:val="000000" w:themeColor="text1"/>
                                <w:sz w:val="15"/>
                                <w:szCs w:val="15"/>
                              </w:rPr>
                              <w:t>Ort, Datum, Unterschrift</w:t>
                            </w:r>
                          </w:p>
                          <w:p w14:paraId="3CCF4ED8" w14:textId="77777777" w:rsidR="00FC6E5B" w:rsidRPr="00FC6E5B" w:rsidRDefault="00FC6E5B" w:rsidP="00FC6E5B">
                            <w:pPr>
                              <w:rPr>
                                <w:rStyle w:val="gepunkteteUnterstreichung"/>
                                <w:rFonts w:ascii="DIN Pro Regular" w:hAnsi="DIN Pro Regular" w:cs="DIN Pro Regular"/>
                                <w:color w:val="000000" w:themeColor="text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C2486" id="Rechteck 16" o:spid="_x0000_s1035" style="position:absolute;margin-left:1.25pt;margin-top:18pt;width:234.3pt;height:155.1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" fillcolor="#e4f1ff" strokecolor="#e7e6e6 [3214]" strokeweight=".25pt">
                <v:fill opacity="32896f"/>
                <v:stroke opacity="0"/>
                <v:textbox inset="1.5mm">
                  <w:txbxContent>
                    <w:p w14:paraId="2BF02C8A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37E97669" w14:textId="77777777" w:rsidR="00FC6E5B" w:rsidRPr="00FC6E5B" w:rsidRDefault="00FC6E5B" w:rsidP="00FC6E5B">
                      <w:pPr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</w:pPr>
                      <w:proofErr w:type="spellStart"/>
                      <w:proofErr w:type="gram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Verfassende:r</w:t>
                      </w:r>
                      <w:proofErr w:type="spellEnd"/>
                      <w:proofErr w:type="gram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1 / </w:t>
                      </w:r>
                      <w:proofErr w:type="spell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bevollmächtigte:r</w:t>
                      </w:r>
                      <w:proofErr w:type="spell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</w:t>
                      </w:r>
                      <w:proofErr w:type="spellStart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>Vertreter:in</w:t>
                      </w:r>
                      <w:proofErr w:type="spellEnd"/>
                      <w:r w:rsidRPr="00FC6E5B">
                        <w:rPr>
                          <w:rFonts w:ascii="DIN Pro Medium" w:hAnsi="DIN Pro Medium" w:cs="DIN Pro Medium"/>
                          <w:color w:val="000000" w:themeColor="text1"/>
                          <w:sz w:val="15"/>
                          <w:szCs w:val="15"/>
                        </w:rPr>
                        <w:t xml:space="preserve"> | Name, Vorname </w:t>
                      </w:r>
                    </w:p>
                    <w:p w14:paraId="1270708A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8"/>
                          <w:szCs w:val="18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  <w:p w14:paraId="7E9A222A" w14:textId="77777777" w:rsidR="00FC6E5B" w:rsidRPr="00FC6E5B" w:rsidRDefault="00FC6E5B" w:rsidP="00FC6E5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Berufsbezeichnung</w:t>
                      </w:r>
                    </w:p>
                    <w:p w14:paraId="7A1DA2C2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5DF9F645" w14:textId="77777777" w:rsidR="00FC6E5B" w:rsidRPr="00FC6E5B" w:rsidRDefault="00FC6E5B" w:rsidP="00FC6E5B">
                      <w:pPr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Kammernummer, Eintragungsdatum und -ort</w:t>
                      </w:r>
                    </w:p>
                    <w:p w14:paraId="59699067" w14:textId="77777777" w:rsidR="00FC6E5B" w:rsidRPr="00FC6E5B" w:rsidRDefault="00FC6E5B" w:rsidP="00FC6E5B">
                      <w:pPr>
                        <w:tabs>
                          <w:tab w:val="right" w:pos="9638"/>
                        </w:tabs>
                        <w:spacing w:before="300"/>
                        <w:rPr>
                          <w:rFonts w:ascii="DIN Pro Regular" w:hAnsi="DIN Pro Regular" w:cs="DIN Pro Regular"/>
                          <w:sz w:val="15"/>
                          <w:szCs w:val="15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BFBFBF"/>
                          <w:sz w:val="15"/>
                          <w:szCs w:val="15"/>
                          <w:u w:val="single"/>
                        </w:rPr>
                        <w:tab/>
                      </w:r>
                    </w:p>
                    <w:p w14:paraId="41D5A95E" w14:textId="77777777" w:rsidR="00FC6E5B" w:rsidRPr="00FC6E5B" w:rsidRDefault="00FC6E5B" w:rsidP="00FC6E5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  <w:r w:rsidRPr="00FC6E5B">
                        <w:rPr>
                          <w:rFonts w:ascii="DIN Pro Regular" w:hAnsi="DIN Pro Regular" w:cs="DIN Pro Regular"/>
                          <w:color w:val="000000" w:themeColor="text1"/>
                          <w:sz w:val="15"/>
                          <w:szCs w:val="15"/>
                        </w:rPr>
                        <w:t>Ort, Datum, Unterschrift</w:t>
                      </w:r>
                    </w:p>
                    <w:p w14:paraId="3CCF4ED8" w14:textId="77777777" w:rsidR="00FC6E5B" w:rsidRPr="00FC6E5B" w:rsidRDefault="00FC6E5B" w:rsidP="00FC6E5B">
                      <w:pPr>
                        <w:rPr>
                          <w:rStyle w:val="gepunkteteUnterstreichung"/>
                          <w:rFonts w:ascii="DIN Pro Regular" w:hAnsi="DIN Pro Regular" w:cs="DIN Pro Regular"/>
                          <w:color w:val="000000" w:themeColor="text1"/>
                          <w:u w:val="single"/>
                        </w:rPr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</w:p>
    <w:p w14:paraId="309C9BA9" w14:textId="40E1535B" w:rsidR="007D40C7" w:rsidRPr="00FC6E5B" w:rsidRDefault="007D40C7" w:rsidP="000638C6">
      <w:pPr>
        <w:pStyle w:val="VF-Erkl-Erklrungszeile"/>
        <w:spacing w:before="120"/>
        <w:rPr>
          <w:rFonts w:ascii="DIN Pro Regular" w:hAnsi="DIN Pro Regular" w:cs="DIN Pro Regular"/>
          <w:b w:val="0"/>
          <w:color w:val="5AA1D6"/>
          <w:sz w:val="10"/>
          <w:szCs w:val="10"/>
        </w:rPr>
      </w:pPr>
    </w:p>
    <w:p w14:paraId="691F13EB" w14:textId="678EC2BE" w:rsidR="00556E7F" w:rsidRPr="00421044" w:rsidRDefault="00556E7F" w:rsidP="00FC6E5B">
      <w:pPr>
        <w:pStyle w:val="berschrift2"/>
        <w:rPr>
          <w:color w:val="EE7219"/>
        </w:rPr>
      </w:pPr>
      <w:r w:rsidRPr="00421044">
        <w:rPr>
          <w:color w:val="EE7219"/>
        </w:rPr>
        <w:lastRenderedPageBreak/>
        <w:t>Fachberate</w:t>
      </w:r>
      <w:r w:rsidR="009F2DAC" w:rsidRPr="00421044">
        <w:rPr>
          <w:color w:val="EE7219"/>
        </w:rPr>
        <w:t>nde</w:t>
      </w:r>
    </w:p>
    <w:p w14:paraId="684BFC55" w14:textId="77777777" w:rsidR="00556E7F" w:rsidRPr="00FC6E5B" w:rsidRDefault="00556E7F" w:rsidP="000638C6">
      <w:pPr>
        <w:pStyle w:val="VF-Erkl-Erklrungszeile"/>
        <w:rPr>
          <w:rFonts w:ascii="DIN Pro Regular" w:hAnsi="DIN Pro Regular" w:cs="DIN Pro Regular"/>
          <w:b w:val="0"/>
          <w:sz w:val="20"/>
          <w:szCs w:val="20"/>
        </w:rPr>
      </w:pPr>
      <w:r w:rsidRPr="00FC6E5B">
        <w:rPr>
          <w:rFonts w:ascii="DIN Pro Regular" w:hAnsi="DIN Pro Regular" w:cs="DIN Pro Regular"/>
          <w:b w:val="0"/>
          <w:sz w:val="20"/>
          <w:szCs w:val="20"/>
        </w:rPr>
        <w:t>Personen, die überwiegend und ständig auf ihrem Spezialgebiet tätig sind und keine Planungsleistungen entsprechend der Wettbewerbsaufgabe erbringen</w:t>
      </w:r>
      <w:r w:rsidR="004F5053" w:rsidRPr="00FC6E5B">
        <w:rPr>
          <w:rFonts w:ascii="DIN Pro Regular" w:hAnsi="DIN Pro Regular" w:cs="DIN Pro Regular"/>
          <w:b w:val="0"/>
          <w:sz w:val="20"/>
          <w:szCs w:val="20"/>
        </w:rPr>
        <w:t>.</w:t>
      </w:r>
    </w:p>
    <w:p w14:paraId="439CD0E2" w14:textId="77777777" w:rsidR="00EA7675" w:rsidRPr="00FC6E5B" w:rsidRDefault="00EA7675" w:rsidP="000638C6">
      <w:pPr>
        <w:pStyle w:val="VF-Erkl-Erklrungszeile"/>
        <w:rPr>
          <w:rFonts w:ascii="DIN Pro Regular" w:hAnsi="DIN Pro Regular" w:cs="DIN Pro Regular"/>
          <w:b w:val="0"/>
          <w:sz w:val="20"/>
          <w:szCs w:val="20"/>
        </w:rPr>
      </w:pPr>
    </w:p>
    <w:p w14:paraId="73FA71A1" w14:textId="77777777" w:rsidR="00EA7675" w:rsidRPr="00FC6E5B" w:rsidRDefault="00EA7675" w:rsidP="00EA7675">
      <w:pPr>
        <w:rPr>
          <w:rFonts w:ascii="DIN Pro Regular" w:hAnsi="DIN Pro Regular" w:cs="DIN Pro Regular"/>
          <w:color w:val="000000"/>
          <w:sz w:val="20"/>
        </w:rPr>
      </w:pPr>
      <w:r w:rsidRPr="00FC6E5B">
        <w:rPr>
          <w:rFonts w:ascii="DIN Pro Regular" w:hAnsi="DIN Pro Regular" w:cs="DIN Pro Regular"/>
          <w:color w:val="000000"/>
          <w:sz w:val="20"/>
        </w:rPr>
        <w:t>Name, Vorname | Büro | Ort | Fachgebiet</w:t>
      </w:r>
    </w:p>
    <w:p w14:paraId="72063A60" w14:textId="77777777" w:rsidR="00EA7675" w:rsidRPr="00FC6E5B" w:rsidRDefault="00EA7675" w:rsidP="000638C6">
      <w:pPr>
        <w:pStyle w:val="VF-Erkl-Erklrungszeile"/>
        <w:rPr>
          <w:rFonts w:ascii="DIN Pro Regular" w:hAnsi="DIN Pro Regular" w:cs="DIN Pro Regular"/>
          <w:b w:val="0"/>
          <w:sz w:val="20"/>
          <w:szCs w:val="20"/>
        </w:rPr>
      </w:pPr>
    </w:p>
    <w:p w14:paraId="461C312E" w14:textId="279C2341" w:rsidR="006A0E7F" w:rsidRPr="00FC6E5B" w:rsidRDefault="006A0E7F" w:rsidP="000638C6">
      <w:pPr>
        <w:tabs>
          <w:tab w:val="right" w:pos="9638"/>
        </w:tabs>
        <w:spacing w:before="30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color w:val="BFBFBF"/>
          <w:sz w:val="18"/>
          <w:szCs w:val="18"/>
          <w:u w:val="single"/>
        </w:rPr>
        <w:tab/>
      </w:r>
    </w:p>
    <w:p w14:paraId="49EB7C3E" w14:textId="77777777" w:rsidR="006A0E7F" w:rsidRPr="00FC6E5B" w:rsidRDefault="006A0E7F" w:rsidP="00EA7675">
      <w:pPr>
        <w:tabs>
          <w:tab w:val="right" w:pos="9638"/>
        </w:tabs>
        <w:spacing w:before="300"/>
        <w:rPr>
          <w:rFonts w:ascii="DIN Pro Regular" w:hAnsi="DIN Pro Regular" w:cs="DIN Pro Regular"/>
          <w:color w:val="BFBFBF"/>
          <w:sz w:val="18"/>
          <w:szCs w:val="18"/>
          <w:u w:val="single"/>
        </w:rPr>
      </w:pPr>
      <w:r w:rsidRPr="00FC6E5B">
        <w:rPr>
          <w:rFonts w:ascii="DIN Pro Regular" w:hAnsi="DIN Pro Regular" w:cs="DIN Pro Regular"/>
          <w:color w:val="BFBFBF"/>
          <w:sz w:val="18"/>
          <w:szCs w:val="18"/>
          <w:u w:val="single"/>
        </w:rPr>
        <w:tab/>
      </w:r>
    </w:p>
    <w:p w14:paraId="6A0A2053" w14:textId="77777777" w:rsidR="006A0E7F" w:rsidRPr="00FC6E5B" w:rsidRDefault="006A0E7F" w:rsidP="000638C6">
      <w:pPr>
        <w:tabs>
          <w:tab w:val="right" w:pos="9638"/>
        </w:tabs>
        <w:spacing w:before="30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color w:val="BFBFBF"/>
          <w:sz w:val="18"/>
          <w:szCs w:val="18"/>
          <w:u w:val="single"/>
        </w:rPr>
        <w:tab/>
      </w:r>
    </w:p>
    <w:p w14:paraId="21870D23" w14:textId="77777777" w:rsidR="006A0E7F" w:rsidRPr="00FC6E5B" w:rsidRDefault="006A0E7F" w:rsidP="000638C6">
      <w:pPr>
        <w:tabs>
          <w:tab w:val="right" w:pos="9638"/>
        </w:tabs>
        <w:spacing w:before="30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color w:val="BFBFBF"/>
          <w:sz w:val="18"/>
          <w:szCs w:val="18"/>
          <w:u w:val="single"/>
        </w:rPr>
        <w:tab/>
      </w:r>
    </w:p>
    <w:p w14:paraId="550FAA4A" w14:textId="77777777" w:rsidR="006A0E7F" w:rsidRPr="00FC6E5B" w:rsidRDefault="006A0E7F" w:rsidP="000638C6">
      <w:pPr>
        <w:tabs>
          <w:tab w:val="right" w:pos="9638"/>
        </w:tabs>
        <w:spacing w:before="30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color w:val="BFBFBF"/>
          <w:sz w:val="18"/>
          <w:szCs w:val="18"/>
          <w:u w:val="single"/>
        </w:rPr>
        <w:tab/>
      </w:r>
    </w:p>
    <w:p w14:paraId="5504CA06" w14:textId="6A1ABBF1" w:rsidR="006A0E7F" w:rsidRPr="00FC6E5B" w:rsidRDefault="006A0E7F" w:rsidP="000638C6">
      <w:pPr>
        <w:tabs>
          <w:tab w:val="right" w:pos="9638"/>
        </w:tabs>
        <w:spacing w:before="30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color w:val="BFBFBF"/>
          <w:sz w:val="18"/>
          <w:szCs w:val="18"/>
          <w:u w:val="single"/>
        </w:rPr>
        <w:tab/>
      </w:r>
    </w:p>
    <w:p w14:paraId="33C72CA9" w14:textId="77777777" w:rsidR="00EF1AB2" w:rsidRPr="00FC6E5B" w:rsidRDefault="00EF1AB2" w:rsidP="000638C6">
      <w:pPr>
        <w:tabs>
          <w:tab w:val="right" w:pos="9638"/>
        </w:tabs>
        <w:spacing w:before="30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color w:val="BFBFBF"/>
          <w:sz w:val="18"/>
          <w:szCs w:val="18"/>
          <w:u w:val="single"/>
        </w:rPr>
        <w:tab/>
      </w:r>
    </w:p>
    <w:p w14:paraId="7B09191F" w14:textId="77777777" w:rsidR="00EF1AB2" w:rsidRPr="00FC6E5B" w:rsidRDefault="00EF1AB2" w:rsidP="000638C6">
      <w:pPr>
        <w:tabs>
          <w:tab w:val="right" w:pos="9638"/>
        </w:tabs>
        <w:spacing w:before="30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color w:val="BFBFBF"/>
          <w:sz w:val="18"/>
          <w:szCs w:val="18"/>
          <w:u w:val="single"/>
        </w:rPr>
        <w:tab/>
      </w:r>
    </w:p>
    <w:p w14:paraId="2715B047" w14:textId="77777777" w:rsidR="00EF1AB2" w:rsidRPr="00FC6E5B" w:rsidRDefault="00EF1AB2" w:rsidP="000638C6">
      <w:pPr>
        <w:tabs>
          <w:tab w:val="right" w:pos="9638"/>
        </w:tabs>
        <w:spacing w:before="300"/>
        <w:rPr>
          <w:rFonts w:ascii="DIN Pro Regular" w:hAnsi="DIN Pro Regular" w:cs="DIN Pro Regular"/>
          <w:sz w:val="18"/>
          <w:szCs w:val="18"/>
        </w:rPr>
      </w:pPr>
      <w:r w:rsidRPr="00FC6E5B">
        <w:rPr>
          <w:rFonts w:ascii="DIN Pro Regular" w:hAnsi="DIN Pro Regular" w:cs="DIN Pro Regular"/>
          <w:color w:val="BFBFBF"/>
          <w:sz w:val="18"/>
          <w:szCs w:val="18"/>
          <w:u w:val="single"/>
        </w:rPr>
        <w:tab/>
      </w:r>
    </w:p>
    <w:p w14:paraId="06184A92" w14:textId="77777777" w:rsidR="00556E7F" w:rsidRPr="00FC6E5B" w:rsidRDefault="00556E7F" w:rsidP="000638C6">
      <w:pPr>
        <w:pStyle w:val="Textkrper"/>
        <w:ind w:right="0"/>
        <w:rPr>
          <w:rFonts w:ascii="DIN Pro Regular" w:hAnsi="DIN Pro Regular" w:cs="DIN Pro Regular"/>
          <w:sz w:val="20"/>
        </w:rPr>
      </w:pPr>
    </w:p>
    <w:p w14:paraId="6CF16E0C" w14:textId="3B560155" w:rsidR="00EF1AB2" w:rsidRPr="00FC6E5B" w:rsidRDefault="00EF1AB2" w:rsidP="000638C6">
      <w:pPr>
        <w:pStyle w:val="Textkrper"/>
        <w:ind w:right="0"/>
        <w:rPr>
          <w:rFonts w:ascii="DIN Pro Regular" w:hAnsi="DIN Pro Regular" w:cs="DIN Pro Regular"/>
          <w:sz w:val="20"/>
        </w:rPr>
      </w:pPr>
    </w:p>
    <w:sectPr w:rsidR="00EF1AB2" w:rsidRPr="00FC6E5B" w:rsidSect="003C612C">
      <w:headerReference w:type="default" r:id="rId8"/>
      <w:footerReference w:type="even" r:id="rId9"/>
      <w:footerReference w:type="default" r:id="rId10"/>
      <w:pgSz w:w="11906" w:h="16838" w:code="9"/>
      <w:pgMar w:top="709" w:right="1134" w:bottom="426" w:left="1134" w:header="284" w:footer="36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295AE" w14:textId="77777777" w:rsidR="00574995" w:rsidRDefault="00574995">
      <w:r>
        <w:separator/>
      </w:r>
    </w:p>
  </w:endnote>
  <w:endnote w:type="continuationSeparator" w:id="0">
    <w:p w14:paraId="1AF8EF34" w14:textId="77777777" w:rsidR="00574995" w:rsidRDefault="00574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 Pro Bold">
    <w:panose1 w:val="020B0604020202020204"/>
    <w:charset w:val="00"/>
    <w:family w:val="swiss"/>
    <w:notTrueType/>
    <w:pitch w:val="variable"/>
    <w:sig w:usb0="A00002BF" w:usb1="4000207B" w:usb2="00000008" w:usb3="00000000" w:csb0="0000009F" w:csb1="00000000"/>
  </w:font>
  <w:font w:name="DIN Pro Medium">
    <w:altName w:val="DIN PRO MEDIUM"/>
    <w:panose1 w:val="020B0604020202020204"/>
    <w:charset w:val="00"/>
    <w:family w:val="swiss"/>
    <w:notTrueType/>
    <w:pitch w:val="variable"/>
    <w:sig w:usb0="A00002BF" w:usb1="4000207B" w:usb2="00000008" w:usb3="00000000" w:csb0="0000009F" w:csb1="00000000"/>
  </w:font>
  <w:font w:name="Humnst777 BT">
    <w:altName w:val="Lucida Sans Unicode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DIN Pro Regular">
    <w:panose1 w:val="020B0604020202020204"/>
    <w:charset w:val="00"/>
    <w:family w:val="swiss"/>
    <w:notTrueType/>
    <w:pitch w:val="variable"/>
    <w:sig w:usb0="A00002BF" w:usb1="4000207B" w:usb2="00000008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7C525" w14:textId="77777777" w:rsidR="00AF6706" w:rsidRDefault="00AF6706">
    <w:pPr>
      <w:pStyle w:val="Fuzeile"/>
      <w:framePr w:wrap="none" w:vAnchor="text" w:hAnchor="margin" w:xAlign="right" w:y="1"/>
      <w:rPr>
        <w:rStyle w:val="Seitenzahl"/>
      </w:rPr>
      <w:pPrChange w:id="0" w:author="C4C | competence for competitions" w:date="2016-10-17T12:48:00Z">
        <w:pPr>
          <w:pStyle w:val="Fuzeile"/>
        </w:pPr>
      </w:pPrChange>
    </w:pPr>
    <w:ins w:id="1" w:author="C4C | competence for competitions" w:date="2016-10-17T12:48:00Z">
      <w:r>
        <w:rPr>
          <w:rStyle w:val="Seitenzahl"/>
        </w:rPr>
        <w:fldChar w:fldCharType="begin"/>
      </w:r>
    </w:ins>
    <w:r>
      <w:rPr>
        <w:rStyle w:val="Seitenzahl"/>
      </w:rPr>
      <w:instrText>PAGE</w:instrText>
    </w:r>
    <w:ins w:id="2" w:author="C4C | competence for competitions" w:date="2016-10-17T12:48:00Z">
      <w:r>
        <w:rPr>
          <w:rStyle w:val="Seitenzahl"/>
        </w:rPr>
        <w:instrText xml:space="preserve">  </w:instrText>
      </w:r>
      <w:r>
        <w:rPr>
          <w:rStyle w:val="Seitenzahl"/>
        </w:rPr>
        <w:fldChar w:fldCharType="end"/>
      </w:r>
    </w:ins>
  </w:p>
  <w:p w14:paraId="5A22D35D" w14:textId="77777777" w:rsidR="00AF6706" w:rsidRDefault="00AF6706" w:rsidP="00AF670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24C84" w14:textId="59AE7DDC" w:rsidR="004E56D3" w:rsidRPr="00FC6E5B" w:rsidRDefault="00AF6706" w:rsidP="000638C6">
    <w:pPr>
      <w:pStyle w:val="VFErklrungUnterpunkthalbzeiligErluterung"/>
      <w:tabs>
        <w:tab w:val="clear" w:pos="4536"/>
        <w:tab w:val="clear" w:pos="5103"/>
      </w:tabs>
      <w:ind w:right="-18"/>
      <w:rPr>
        <w:rFonts w:ascii="DIN Pro Regular" w:hAnsi="DIN Pro Regular" w:cs="DIN Pro Regular"/>
        <w:sz w:val="14"/>
      </w:rPr>
    </w:pPr>
    <w:r w:rsidRPr="00FC6E5B">
      <w:rPr>
        <w:rFonts w:ascii="DIN Pro Regular" w:hAnsi="DIN Pro Regular" w:cs="DIN Pro Regular"/>
        <w:color w:val="7F7F7F"/>
      </w:rPr>
      <w:tab/>
      <w:t xml:space="preserve">Seite </w:t>
    </w:r>
    <w:r w:rsidRPr="00FC6E5B">
      <w:rPr>
        <w:rStyle w:val="Seitenzahl"/>
        <w:rFonts w:ascii="DIN Pro Regular" w:hAnsi="DIN Pro Regular" w:cs="DIN Pro Regular"/>
        <w:b/>
        <w:color w:val="7F7F7F"/>
      </w:rPr>
      <w:fldChar w:fldCharType="begin"/>
    </w:r>
    <w:r w:rsidRPr="00FC6E5B">
      <w:rPr>
        <w:rStyle w:val="Seitenzahl"/>
        <w:rFonts w:ascii="DIN Pro Regular" w:hAnsi="DIN Pro Regular" w:cs="DIN Pro Regular"/>
        <w:b/>
        <w:color w:val="7F7F7F"/>
      </w:rPr>
      <w:instrText xml:space="preserve"> PAGE </w:instrText>
    </w:r>
    <w:r w:rsidRPr="00FC6E5B">
      <w:rPr>
        <w:rStyle w:val="Seitenzahl"/>
        <w:rFonts w:ascii="DIN Pro Regular" w:hAnsi="DIN Pro Regular" w:cs="DIN Pro Regular"/>
        <w:b/>
        <w:color w:val="7F7F7F"/>
      </w:rPr>
      <w:fldChar w:fldCharType="separate"/>
    </w:r>
    <w:r w:rsidR="00201EAD" w:rsidRPr="00FC6E5B">
      <w:rPr>
        <w:rStyle w:val="Seitenzahl"/>
        <w:rFonts w:ascii="DIN Pro Regular" w:hAnsi="DIN Pro Regular" w:cs="DIN Pro Regular"/>
        <w:b/>
        <w:noProof/>
        <w:color w:val="7F7F7F"/>
      </w:rPr>
      <w:t>4</w:t>
    </w:r>
    <w:r w:rsidRPr="00FC6E5B">
      <w:rPr>
        <w:rStyle w:val="Seitenzahl"/>
        <w:rFonts w:ascii="DIN Pro Regular" w:hAnsi="DIN Pro Regular" w:cs="DIN Pro Regular"/>
        <w:b/>
        <w:color w:val="7F7F7F"/>
      </w:rPr>
      <w:fldChar w:fldCharType="end"/>
    </w:r>
    <w:r w:rsidRPr="00FC6E5B">
      <w:rPr>
        <w:rStyle w:val="Seitenzahl"/>
        <w:rFonts w:ascii="DIN Pro Regular" w:hAnsi="DIN Pro Regular" w:cs="DIN Pro Regular"/>
        <w:color w:val="7F7F7F"/>
      </w:rPr>
      <w:t xml:space="preserve"> | </w:t>
    </w:r>
    <w:r w:rsidRPr="00FC6E5B">
      <w:rPr>
        <w:rStyle w:val="Seitenzahl"/>
        <w:rFonts w:ascii="DIN Pro Regular" w:hAnsi="DIN Pro Regular" w:cs="DIN Pro Regular"/>
        <w:color w:val="7F7F7F"/>
      </w:rPr>
      <w:fldChar w:fldCharType="begin"/>
    </w:r>
    <w:r w:rsidRPr="00FC6E5B">
      <w:rPr>
        <w:rStyle w:val="Seitenzahl"/>
        <w:rFonts w:ascii="DIN Pro Regular" w:hAnsi="DIN Pro Regular" w:cs="DIN Pro Regular"/>
        <w:color w:val="7F7F7F"/>
      </w:rPr>
      <w:instrText xml:space="preserve"> NUMPAGES </w:instrText>
    </w:r>
    <w:r w:rsidRPr="00FC6E5B">
      <w:rPr>
        <w:rStyle w:val="Seitenzahl"/>
        <w:rFonts w:ascii="DIN Pro Regular" w:hAnsi="DIN Pro Regular" w:cs="DIN Pro Regular"/>
        <w:color w:val="7F7F7F"/>
      </w:rPr>
      <w:fldChar w:fldCharType="separate"/>
    </w:r>
    <w:r w:rsidR="00201EAD" w:rsidRPr="00FC6E5B">
      <w:rPr>
        <w:rStyle w:val="Seitenzahl"/>
        <w:rFonts w:ascii="DIN Pro Regular" w:hAnsi="DIN Pro Regular" w:cs="DIN Pro Regular"/>
        <w:noProof/>
        <w:color w:val="7F7F7F"/>
      </w:rPr>
      <w:t>4</w:t>
    </w:r>
    <w:r w:rsidRPr="00FC6E5B">
      <w:rPr>
        <w:rStyle w:val="Seitenzahl"/>
        <w:rFonts w:ascii="DIN Pro Regular" w:hAnsi="DIN Pro Regular" w:cs="DIN Pro Regular"/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8DDD8" w14:textId="77777777" w:rsidR="00574995" w:rsidRDefault="00574995">
      <w:r>
        <w:separator/>
      </w:r>
    </w:p>
  </w:footnote>
  <w:footnote w:type="continuationSeparator" w:id="0">
    <w:p w14:paraId="16C54838" w14:textId="77777777" w:rsidR="00574995" w:rsidRDefault="00574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1B32C" w14:textId="77777777" w:rsidR="00CA3AEA" w:rsidRPr="00DB4FB2" w:rsidRDefault="00CA3AEA" w:rsidP="00CA3AEA">
    <w:pPr>
      <w:pStyle w:val="VF-Erkl-Erklrungszeile"/>
      <w:spacing w:before="0"/>
      <w:rPr>
        <w:rFonts w:ascii="DIN Pro Regular" w:hAnsi="DIN Pro Regular" w:cs="DIN Pro Regular"/>
        <w:bCs/>
        <w:color w:val="5AA1D6"/>
        <w:sz w:val="26"/>
        <w:szCs w:val="26"/>
      </w:rPr>
    </w:pPr>
  </w:p>
  <w:p w14:paraId="75F34CFD" w14:textId="77777777" w:rsidR="00CA3AEA" w:rsidRPr="00DB4FB2" w:rsidRDefault="00CA3AEA" w:rsidP="00CA3AEA">
    <w:pPr>
      <w:pStyle w:val="VF-Erkl-Erklrungszeile"/>
      <w:spacing w:before="0"/>
      <w:rPr>
        <w:rFonts w:ascii="DIN Pro Regular" w:hAnsi="DIN Pro Regular" w:cs="DIN Pro Regular"/>
        <w:bCs/>
        <w:color w:val="5AA1D6"/>
        <w:sz w:val="26"/>
        <w:szCs w:val="26"/>
      </w:rPr>
    </w:pPr>
  </w:p>
  <w:p w14:paraId="450AECBB" w14:textId="2DD766EE" w:rsidR="00CA3AEA" w:rsidRPr="00DB4FB2" w:rsidRDefault="00CA3AEA" w:rsidP="00FC6E5B">
    <w:pPr>
      <w:pStyle w:val="berschrift1"/>
      <w:rPr>
        <w:rFonts w:ascii="DIN Pro Regular" w:hAnsi="DIN Pro Regular" w:cs="DIN Pro Regular"/>
        <w:color w:val="7F7F7F"/>
        <w:spacing w:val="14"/>
        <w:sz w:val="22"/>
        <w:szCs w:val="22"/>
      </w:rPr>
    </w:pPr>
    <w:proofErr w:type="spellStart"/>
    <w:r w:rsidRPr="00421044">
      <w:rPr>
        <w:b w:val="0"/>
        <w:bCs w:val="0"/>
        <w:color w:val="EE7219"/>
      </w:rPr>
      <w:t>Verfasse</w:t>
    </w:r>
    <w:r w:rsidR="003853E4" w:rsidRPr="00421044">
      <w:rPr>
        <w:b w:val="0"/>
        <w:bCs w:val="0"/>
        <w:color w:val="EE7219"/>
      </w:rPr>
      <w:t>nden</w:t>
    </w:r>
    <w:r w:rsidRPr="00421044">
      <w:rPr>
        <w:b w:val="0"/>
        <w:bCs w:val="0"/>
        <w:color w:val="EE7219"/>
      </w:rPr>
      <w:t>erklärung</w:t>
    </w:r>
    <w:proofErr w:type="spellEnd"/>
    <w:r w:rsidR="00DB4FB2">
      <w:rPr>
        <w:rFonts w:ascii="DIN Pro Regular" w:hAnsi="DIN Pro Regular" w:cs="DIN Pro Regular"/>
      </w:rPr>
      <w:tab/>
    </w:r>
    <w:r w:rsidRPr="00FC6E5B">
      <w:rPr>
        <w:rFonts w:ascii="DIN Pro Medium" w:hAnsi="DIN Pro Medium" w:cs="DIN Pro Medium"/>
        <w:b w:val="0"/>
        <w:bCs w:val="0"/>
        <w:color w:val="000000" w:themeColor="text1"/>
      </w:rPr>
      <w:t>Kennzahl:</w:t>
    </w:r>
    <w:r w:rsidR="00EC5F37" w:rsidRPr="00FC6E5B">
      <w:rPr>
        <w:rFonts w:ascii="DIN Pro Medium" w:hAnsi="DIN Pro Medium" w:cs="DIN Pro Medium"/>
        <w:b w:val="0"/>
        <w:bCs w:val="0"/>
        <w:color w:val="000000" w:themeColor="text1"/>
      </w:rPr>
      <w:t xml:space="preserve">  </w:t>
    </w:r>
    <w:r w:rsidRPr="00FC6E5B">
      <w:rPr>
        <w:rFonts w:ascii="DIN Pro Medium" w:hAnsi="DIN Pro Medium" w:cs="DIN Pro Medium"/>
        <w:b w:val="0"/>
        <w:bCs w:val="0"/>
        <w:color w:val="000000" w:themeColor="text1"/>
      </w:rPr>
      <w:t>_________</w:t>
    </w:r>
    <w:r w:rsidR="00EC5F37" w:rsidRPr="00FC6E5B">
      <w:rPr>
        <w:rFonts w:ascii="DIN Pro Medium" w:hAnsi="DIN Pro Medium" w:cs="DIN Pro Medium"/>
        <w:b w:val="0"/>
        <w:bCs w:val="0"/>
        <w:color w:val="000000" w:themeColor="text1"/>
      </w:rPr>
      <w:t>__</w:t>
    </w:r>
  </w:p>
  <w:p w14:paraId="61158D52" w14:textId="60368617" w:rsidR="00CA3AEA" w:rsidRPr="00DB4FB2" w:rsidRDefault="005A1DFD" w:rsidP="00DB4FB2">
    <w:pPr>
      <w:rPr>
        <w:rFonts w:cs="DIN Pro Regular"/>
        <w:color w:val="7F7F7F" w:themeColor="text1" w:themeTint="80"/>
        <w:sz w:val="20"/>
      </w:rPr>
    </w:pPr>
    <w:r>
      <w:rPr>
        <w:rFonts w:ascii="DIN Pro Regular" w:hAnsi="DIN Pro Regular" w:cs="DIN Pro Regular"/>
        <w:color w:val="7F7F7F" w:themeColor="text1" w:themeTint="80"/>
        <w:sz w:val="20"/>
      </w:rPr>
      <w:t xml:space="preserve">zum </w:t>
    </w:r>
    <w:r w:rsidR="00421044">
      <w:rPr>
        <w:rFonts w:ascii="DIN Pro Regular" w:hAnsi="DIN Pro Regular" w:cs="DIN Pro Regular"/>
        <w:color w:val="7F7F7F" w:themeColor="text1" w:themeTint="80"/>
        <w:sz w:val="20"/>
      </w:rPr>
      <w:t>offenen Ideenwettbewerb</w:t>
    </w:r>
    <w:r w:rsidR="00DB4FB2" w:rsidRPr="00DB4FB2">
      <w:rPr>
        <w:rFonts w:cs="DIN Pro Regular"/>
        <w:color w:val="7F7F7F" w:themeColor="text1" w:themeTint="80"/>
        <w:sz w:val="20"/>
      </w:rPr>
      <w:t xml:space="preserve"> </w:t>
    </w:r>
    <w:r w:rsidR="00DB4FB2" w:rsidRPr="00DB4FB2">
      <w:rPr>
        <w:rFonts w:ascii="DIN Pro Regular" w:hAnsi="DIN Pro Regular" w:cs="DIN Pro Regular"/>
        <w:color w:val="7F7F7F" w:themeColor="text1" w:themeTint="80"/>
        <w:spacing w:val="2"/>
      </w:rPr>
      <w:br/>
    </w:r>
    <w:r w:rsidR="00421044">
      <w:rPr>
        <w:rFonts w:ascii="DIN Pro Regular" w:hAnsi="DIN Pro Regular" w:cs="DIN Pro Regular"/>
        <w:bCs/>
        <w:color w:val="7F7F7F" w:themeColor="text1" w:themeTint="80"/>
        <w:sz w:val="18"/>
        <w:szCs w:val="18"/>
      </w:rPr>
      <w:t>Haus der Demokratie</w:t>
    </w:r>
    <w:r w:rsidR="00CA3AEA" w:rsidRPr="00DB4FB2">
      <w:rPr>
        <w:rFonts w:ascii="DIN Pro Regular" w:hAnsi="DIN Pro Regular" w:cs="DIN Pro Regular"/>
        <w:bCs/>
        <w:color w:val="7F7F7F" w:themeColor="text1" w:themeTint="80"/>
        <w:sz w:val="18"/>
        <w:szCs w:val="18"/>
      </w:rPr>
      <w:tab/>
    </w:r>
  </w:p>
  <w:p w14:paraId="12DB6300" w14:textId="77777777" w:rsidR="00CA3AEA" w:rsidRPr="00DB4FB2" w:rsidRDefault="00CA3AEA" w:rsidP="00FC6E5B">
    <w:pPr>
      <w:pStyle w:val="berschrift1"/>
      <w:rPr>
        <w:rStyle w:val="gepunkteteUnterstreichung"/>
        <w:rFonts w:ascii="DIN Pro Regular" w:hAnsi="DIN Pro Regular" w:cs="DIN Pro Regular"/>
        <w:color w:val="000000"/>
        <w:sz w:val="10"/>
        <w:szCs w:val="10"/>
        <w:u w:val="single"/>
      </w:rPr>
    </w:pPr>
    <w:r w:rsidRPr="00DB4FB2">
      <w:rPr>
        <w:rStyle w:val="gepunkteteUnterstreichung"/>
        <w:rFonts w:ascii="DIN Pro Regular" w:hAnsi="DIN Pro Regular" w:cs="DIN Pro Regular"/>
        <w:color w:val="000000"/>
        <w:sz w:val="10"/>
        <w:szCs w:val="10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10CD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05452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508093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5C5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A62C2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C14C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6A0E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46255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C8EBC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502C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9747C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6103DDC"/>
    <w:multiLevelType w:val="hybridMultilevel"/>
    <w:tmpl w:val="B6D6C3F8"/>
    <w:lvl w:ilvl="0" w:tplc="B34296A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AF09C0"/>
    <w:multiLevelType w:val="hybridMultilevel"/>
    <w:tmpl w:val="8876A6CA"/>
    <w:lvl w:ilvl="0" w:tplc="04070019">
      <w:start w:val="1"/>
      <w:numFmt w:val="lowerLetter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D0F39C5"/>
    <w:multiLevelType w:val="hybridMultilevel"/>
    <w:tmpl w:val="35B4BC68"/>
    <w:lvl w:ilvl="0" w:tplc="3E021D8E">
      <w:start w:val="1"/>
      <w:numFmt w:val="decimal"/>
      <w:lvlText w:val="%1."/>
      <w:lvlJc w:val="left"/>
      <w:pPr>
        <w:ind w:left="361" w:hanging="360"/>
      </w:pPr>
      <w:rPr>
        <w:rFonts w:hint="default"/>
        <w:b/>
        <w:sz w:val="22"/>
      </w:rPr>
    </w:lvl>
    <w:lvl w:ilvl="1" w:tplc="04070019" w:tentative="1">
      <w:start w:val="1"/>
      <w:numFmt w:val="lowerLetter"/>
      <w:lvlText w:val="%2."/>
      <w:lvlJc w:val="left"/>
      <w:pPr>
        <w:ind w:left="1081" w:hanging="360"/>
      </w:pPr>
    </w:lvl>
    <w:lvl w:ilvl="2" w:tplc="0407001B" w:tentative="1">
      <w:start w:val="1"/>
      <w:numFmt w:val="lowerRoman"/>
      <w:lvlText w:val="%3."/>
      <w:lvlJc w:val="right"/>
      <w:pPr>
        <w:ind w:left="1801" w:hanging="180"/>
      </w:pPr>
    </w:lvl>
    <w:lvl w:ilvl="3" w:tplc="0407000F" w:tentative="1">
      <w:start w:val="1"/>
      <w:numFmt w:val="decimal"/>
      <w:lvlText w:val="%4."/>
      <w:lvlJc w:val="left"/>
      <w:pPr>
        <w:ind w:left="2521" w:hanging="360"/>
      </w:pPr>
    </w:lvl>
    <w:lvl w:ilvl="4" w:tplc="04070019" w:tentative="1">
      <w:start w:val="1"/>
      <w:numFmt w:val="lowerLetter"/>
      <w:lvlText w:val="%5."/>
      <w:lvlJc w:val="left"/>
      <w:pPr>
        <w:ind w:left="3241" w:hanging="360"/>
      </w:pPr>
    </w:lvl>
    <w:lvl w:ilvl="5" w:tplc="0407001B" w:tentative="1">
      <w:start w:val="1"/>
      <w:numFmt w:val="lowerRoman"/>
      <w:lvlText w:val="%6."/>
      <w:lvlJc w:val="right"/>
      <w:pPr>
        <w:ind w:left="3961" w:hanging="180"/>
      </w:pPr>
    </w:lvl>
    <w:lvl w:ilvl="6" w:tplc="0407000F" w:tentative="1">
      <w:start w:val="1"/>
      <w:numFmt w:val="decimal"/>
      <w:lvlText w:val="%7."/>
      <w:lvlJc w:val="left"/>
      <w:pPr>
        <w:ind w:left="4681" w:hanging="360"/>
      </w:pPr>
    </w:lvl>
    <w:lvl w:ilvl="7" w:tplc="04070019" w:tentative="1">
      <w:start w:val="1"/>
      <w:numFmt w:val="lowerLetter"/>
      <w:lvlText w:val="%8."/>
      <w:lvlJc w:val="left"/>
      <w:pPr>
        <w:ind w:left="5401" w:hanging="360"/>
      </w:pPr>
    </w:lvl>
    <w:lvl w:ilvl="8" w:tplc="0407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71970C19"/>
    <w:multiLevelType w:val="hybridMultilevel"/>
    <w:tmpl w:val="3F0AC464"/>
    <w:lvl w:ilvl="0" w:tplc="D868B78E">
      <w:start w:val="2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1389915871">
    <w:abstractNumId w:val="14"/>
  </w:num>
  <w:num w:numId="2" w16cid:durableId="231308788">
    <w:abstractNumId w:val="11"/>
  </w:num>
  <w:num w:numId="3" w16cid:durableId="531115685">
    <w:abstractNumId w:val="10"/>
  </w:num>
  <w:num w:numId="4" w16cid:durableId="1317223184">
    <w:abstractNumId w:val="8"/>
  </w:num>
  <w:num w:numId="5" w16cid:durableId="1115755349">
    <w:abstractNumId w:val="7"/>
  </w:num>
  <w:num w:numId="6" w16cid:durableId="421072799">
    <w:abstractNumId w:val="6"/>
  </w:num>
  <w:num w:numId="7" w16cid:durableId="226111538">
    <w:abstractNumId w:val="5"/>
  </w:num>
  <w:num w:numId="8" w16cid:durableId="1407266812">
    <w:abstractNumId w:val="9"/>
  </w:num>
  <w:num w:numId="9" w16cid:durableId="95950948">
    <w:abstractNumId w:val="4"/>
  </w:num>
  <w:num w:numId="10" w16cid:durableId="1641423388">
    <w:abstractNumId w:val="3"/>
  </w:num>
  <w:num w:numId="11" w16cid:durableId="1884907179">
    <w:abstractNumId w:val="2"/>
  </w:num>
  <w:num w:numId="12" w16cid:durableId="1942910408">
    <w:abstractNumId w:val="1"/>
  </w:num>
  <w:num w:numId="13" w16cid:durableId="1595625509">
    <w:abstractNumId w:val="0"/>
  </w:num>
  <w:num w:numId="14" w16cid:durableId="1284115954">
    <w:abstractNumId w:val="12"/>
  </w:num>
  <w:num w:numId="15" w16cid:durableId="405223349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4C | competence for competitions">
    <w15:presenceInfo w15:providerId="None" w15:userId="C4C | competence for competitio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E4C"/>
    <w:rsid w:val="0001663A"/>
    <w:rsid w:val="00034C1F"/>
    <w:rsid w:val="0004320A"/>
    <w:rsid w:val="00055802"/>
    <w:rsid w:val="000638C6"/>
    <w:rsid w:val="000A319C"/>
    <w:rsid w:val="000E2526"/>
    <w:rsid w:val="001318F3"/>
    <w:rsid w:val="001377F2"/>
    <w:rsid w:val="001C00BD"/>
    <w:rsid w:val="00201EAD"/>
    <w:rsid w:val="0026259C"/>
    <w:rsid w:val="00282BD3"/>
    <w:rsid w:val="002A3453"/>
    <w:rsid w:val="002D4B89"/>
    <w:rsid w:val="00373E7B"/>
    <w:rsid w:val="003853E4"/>
    <w:rsid w:val="00393453"/>
    <w:rsid w:val="003C612C"/>
    <w:rsid w:val="003F4AD2"/>
    <w:rsid w:val="00401CCE"/>
    <w:rsid w:val="00415724"/>
    <w:rsid w:val="00421044"/>
    <w:rsid w:val="004225E0"/>
    <w:rsid w:val="004434B4"/>
    <w:rsid w:val="004461CB"/>
    <w:rsid w:val="00457C72"/>
    <w:rsid w:val="00495330"/>
    <w:rsid w:val="004E56D3"/>
    <w:rsid w:val="004E6411"/>
    <w:rsid w:val="004E698F"/>
    <w:rsid w:val="004F3D88"/>
    <w:rsid w:val="004F5053"/>
    <w:rsid w:val="0050106E"/>
    <w:rsid w:val="00524D1C"/>
    <w:rsid w:val="0054489E"/>
    <w:rsid w:val="0054496E"/>
    <w:rsid w:val="00546596"/>
    <w:rsid w:val="00556E7F"/>
    <w:rsid w:val="00574995"/>
    <w:rsid w:val="005A1DFD"/>
    <w:rsid w:val="005B2FFE"/>
    <w:rsid w:val="005C3631"/>
    <w:rsid w:val="005E3DF2"/>
    <w:rsid w:val="005F3BE2"/>
    <w:rsid w:val="00625B3E"/>
    <w:rsid w:val="006357AE"/>
    <w:rsid w:val="006A0E7F"/>
    <w:rsid w:val="006C3AB2"/>
    <w:rsid w:val="006C5787"/>
    <w:rsid w:val="006E082F"/>
    <w:rsid w:val="006E3BCC"/>
    <w:rsid w:val="007264DA"/>
    <w:rsid w:val="00740A71"/>
    <w:rsid w:val="00743105"/>
    <w:rsid w:val="0076010A"/>
    <w:rsid w:val="00772139"/>
    <w:rsid w:val="00776EFA"/>
    <w:rsid w:val="007A31AB"/>
    <w:rsid w:val="007D40C7"/>
    <w:rsid w:val="007D468E"/>
    <w:rsid w:val="007D4905"/>
    <w:rsid w:val="007D6720"/>
    <w:rsid w:val="007E7C68"/>
    <w:rsid w:val="008834F8"/>
    <w:rsid w:val="00887E57"/>
    <w:rsid w:val="008E2FD1"/>
    <w:rsid w:val="008F6D1A"/>
    <w:rsid w:val="0091557A"/>
    <w:rsid w:val="00917242"/>
    <w:rsid w:val="00925DBE"/>
    <w:rsid w:val="00930796"/>
    <w:rsid w:val="00956056"/>
    <w:rsid w:val="00966E1C"/>
    <w:rsid w:val="009A194C"/>
    <w:rsid w:val="009A26BE"/>
    <w:rsid w:val="009B48E5"/>
    <w:rsid w:val="009F2DAC"/>
    <w:rsid w:val="009F36E8"/>
    <w:rsid w:val="00A21BE0"/>
    <w:rsid w:val="00A249E3"/>
    <w:rsid w:val="00A50A33"/>
    <w:rsid w:val="00A81E05"/>
    <w:rsid w:val="00A93908"/>
    <w:rsid w:val="00AB6577"/>
    <w:rsid w:val="00AC734D"/>
    <w:rsid w:val="00AD4E4C"/>
    <w:rsid w:val="00AE60AB"/>
    <w:rsid w:val="00AF621F"/>
    <w:rsid w:val="00AF6706"/>
    <w:rsid w:val="00B03FEA"/>
    <w:rsid w:val="00B357BE"/>
    <w:rsid w:val="00B3618D"/>
    <w:rsid w:val="00B47904"/>
    <w:rsid w:val="00B75CFF"/>
    <w:rsid w:val="00B92CCB"/>
    <w:rsid w:val="00BA325E"/>
    <w:rsid w:val="00BA49DB"/>
    <w:rsid w:val="00BD0EEB"/>
    <w:rsid w:val="00BF0E61"/>
    <w:rsid w:val="00C01BA9"/>
    <w:rsid w:val="00C01BDF"/>
    <w:rsid w:val="00C0709E"/>
    <w:rsid w:val="00C16EDD"/>
    <w:rsid w:val="00C5782E"/>
    <w:rsid w:val="00C57AF0"/>
    <w:rsid w:val="00C663E0"/>
    <w:rsid w:val="00C823FA"/>
    <w:rsid w:val="00CA3AEA"/>
    <w:rsid w:val="00CC22C6"/>
    <w:rsid w:val="00CE2CB9"/>
    <w:rsid w:val="00CE2EF6"/>
    <w:rsid w:val="00CE5271"/>
    <w:rsid w:val="00D167D9"/>
    <w:rsid w:val="00D16954"/>
    <w:rsid w:val="00D2582A"/>
    <w:rsid w:val="00D64C85"/>
    <w:rsid w:val="00DA3918"/>
    <w:rsid w:val="00DB4FB2"/>
    <w:rsid w:val="00DB5AF2"/>
    <w:rsid w:val="00DC53CE"/>
    <w:rsid w:val="00DF4459"/>
    <w:rsid w:val="00E0028E"/>
    <w:rsid w:val="00E14A8D"/>
    <w:rsid w:val="00E20B45"/>
    <w:rsid w:val="00E51230"/>
    <w:rsid w:val="00E66670"/>
    <w:rsid w:val="00E675AC"/>
    <w:rsid w:val="00E724E3"/>
    <w:rsid w:val="00E936EF"/>
    <w:rsid w:val="00EA5F5C"/>
    <w:rsid w:val="00EA7675"/>
    <w:rsid w:val="00EC5F37"/>
    <w:rsid w:val="00ED4D27"/>
    <w:rsid w:val="00EF1AB2"/>
    <w:rsid w:val="00F35C8E"/>
    <w:rsid w:val="00F4280F"/>
    <w:rsid w:val="00F7245E"/>
    <w:rsid w:val="00FA6B26"/>
    <w:rsid w:val="00FC1A41"/>
    <w:rsid w:val="00FC6E5B"/>
    <w:rsid w:val="00FD665D"/>
    <w:rsid w:val="00FE7201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673255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VF-Erkl-Erklrungszeile"/>
    <w:next w:val="Standard"/>
    <w:qFormat/>
    <w:rsid w:val="00FC6E5B"/>
    <w:pPr>
      <w:tabs>
        <w:tab w:val="clear" w:pos="709"/>
        <w:tab w:val="clear" w:pos="9639"/>
        <w:tab w:val="left" w:pos="6674"/>
        <w:tab w:val="right" w:leader="dot" w:pos="9638"/>
      </w:tabs>
      <w:spacing w:before="0"/>
      <w:outlineLvl w:val="0"/>
    </w:pPr>
    <w:rPr>
      <w:rFonts w:ascii="DIN Pro Bold" w:hAnsi="DIN Pro Bold" w:cs="DIN Pro Bold"/>
      <w:bCs/>
      <w:color w:val="5AA1D6"/>
      <w:sz w:val="26"/>
      <w:szCs w:val="26"/>
    </w:rPr>
  </w:style>
  <w:style w:type="paragraph" w:styleId="berschrift2">
    <w:name w:val="heading 2"/>
    <w:basedOn w:val="VF-Erkl-Erklrungszeile"/>
    <w:next w:val="Standard"/>
    <w:qFormat/>
    <w:rsid w:val="00FC6E5B"/>
    <w:pPr>
      <w:spacing w:before="840"/>
      <w:outlineLvl w:val="1"/>
    </w:pPr>
    <w:rPr>
      <w:rFonts w:ascii="DIN Pro Medium" w:hAnsi="DIN Pro Medium" w:cs="DIN Pro Medium"/>
      <w:b w:val="0"/>
      <w:color w:val="5AA1D6"/>
      <w:sz w:val="26"/>
      <w:szCs w:val="26"/>
    </w:rPr>
  </w:style>
  <w:style w:type="paragraph" w:styleId="berschrift3">
    <w:name w:val="heading 3"/>
    <w:basedOn w:val="VFErklrungUnterpunkthalbzeiligErluterung"/>
    <w:next w:val="Standard"/>
    <w:qFormat/>
    <w:rsid w:val="00FC6E5B"/>
    <w:pPr>
      <w:spacing w:before="60"/>
      <w:outlineLvl w:val="2"/>
    </w:pPr>
    <w:rPr>
      <w:rFonts w:ascii="DIN Pro Medium" w:hAnsi="DIN Pro Medium" w:cs="DIN Pro Medium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standardschriftart">
    <w:name w:val="Absatzstandardschriftart"/>
    <w:semiHidden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Blocktext">
    <w:name w:val="Block Text"/>
    <w:basedOn w:val="Standard"/>
    <w:semiHidden/>
    <w:pPr>
      <w:spacing w:before="120"/>
      <w:ind w:left="1418" w:right="-568" w:hanging="709"/>
    </w:pPr>
    <w:rPr>
      <w:rFonts w:ascii="Humnst777 BT" w:hAnsi="Humnst777 BT"/>
      <w:sz w:val="20"/>
    </w:rPr>
  </w:style>
  <w:style w:type="paragraph" w:styleId="Textkrper">
    <w:name w:val="Body Text"/>
    <w:basedOn w:val="Standard"/>
    <w:link w:val="TextkrperZchn"/>
    <w:semiHidden/>
    <w:pPr>
      <w:ind w:right="-568"/>
    </w:pPr>
    <w:rPr>
      <w:rFonts w:ascii="Humnst777 BT" w:hAnsi="Humnst777 BT"/>
      <w:lang w:val="x-none" w:eastAsia="x-none"/>
    </w:rPr>
  </w:style>
  <w:style w:type="paragraph" w:customStyle="1" w:styleId="Textkrpereinzug">
    <w:name w:val="Textkörpereinzug"/>
    <w:basedOn w:val="Standard"/>
    <w:link w:val="TextkrpereinzugZeichen"/>
    <w:semiHidden/>
    <w:pPr>
      <w:spacing w:before="240"/>
      <w:ind w:left="709"/>
      <w:jc w:val="both"/>
    </w:pPr>
    <w:rPr>
      <w:sz w:val="20"/>
      <w:lang w:val="x-none" w:eastAsia="x-none"/>
    </w:rPr>
  </w:style>
  <w:style w:type="paragraph" w:customStyle="1" w:styleId="VFErklrungUnterpunkthalbzeiligErluterung">
    <w:name w:val="VF Erklärung Unterpunkt halbzeilig  Erläuterung"/>
    <w:basedOn w:val="Standard"/>
    <w:qFormat/>
    <w:rsid w:val="00930796"/>
    <w:pPr>
      <w:tabs>
        <w:tab w:val="left" w:pos="4536"/>
        <w:tab w:val="left" w:pos="5103"/>
        <w:tab w:val="right" w:pos="9639"/>
      </w:tabs>
    </w:pPr>
    <w:rPr>
      <w:rFonts w:cs="Arial"/>
      <w:sz w:val="16"/>
      <w:szCs w:val="16"/>
    </w:rPr>
  </w:style>
  <w:style w:type="character" w:customStyle="1" w:styleId="TextkrperZchn">
    <w:name w:val="Textkörper Zchn"/>
    <w:link w:val="Textkrper"/>
    <w:semiHidden/>
    <w:rsid w:val="00B13492"/>
    <w:rPr>
      <w:rFonts w:ascii="Humnst777 BT" w:hAnsi="Humnst777 BT"/>
      <w:sz w:val="22"/>
    </w:rPr>
  </w:style>
  <w:style w:type="character" w:customStyle="1" w:styleId="TextkrpereinzugZeichen">
    <w:name w:val="Textkörpereinzug Zeichen"/>
    <w:link w:val="Textkrpereinzug"/>
    <w:semiHidden/>
    <w:rsid w:val="00B13492"/>
    <w:rPr>
      <w:rFonts w:ascii="Arial" w:hAnsi="Arial" w:cs="Arial"/>
    </w:rPr>
  </w:style>
  <w:style w:type="paragraph" w:customStyle="1" w:styleId="VF-Erkl-Erklrungszeile">
    <w:name w:val="VF-Erkl-Erklärungszeile"/>
    <w:basedOn w:val="Standard"/>
    <w:qFormat/>
    <w:rsid w:val="00BD0EEB"/>
    <w:pPr>
      <w:tabs>
        <w:tab w:val="left" w:pos="709"/>
        <w:tab w:val="right" w:leader="dot" w:pos="9639"/>
      </w:tabs>
      <w:spacing w:before="60"/>
    </w:pPr>
    <w:rPr>
      <w:rFonts w:cs="Arial"/>
      <w:b/>
      <w:sz w:val="18"/>
      <w:szCs w:val="18"/>
    </w:rPr>
  </w:style>
  <w:style w:type="paragraph" w:customStyle="1" w:styleId="VF-Erklberschrift">
    <w:name w:val="VF-Erkl_Überschrift"/>
    <w:basedOn w:val="Standard"/>
    <w:qFormat/>
    <w:rsid w:val="00BD0EEB"/>
    <w:pPr>
      <w:tabs>
        <w:tab w:val="left" w:pos="709"/>
        <w:tab w:val="right" w:leader="dot" w:pos="9639"/>
      </w:tabs>
      <w:spacing w:before="120"/>
    </w:pPr>
    <w:rPr>
      <w:rFonts w:cs="Arial"/>
      <w:b/>
      <w:szCs w:val="22"/>
    </w:rPr>
  </w:style>
  <w:style w:type="paragraph" w:customStyle="1" w:styleId="VFErklrungUnterpunkt">
    <w:name w:val="VF Erklärung Unterpunkt"/>
    <w:basedOn w:val="VF-Erklberschrift"/>
    <w:qFormat/>
    <w:rsid w:val="00556E7F"/>
    <w:pPr>
      <w:tabs>
        <w:tab w:val="clear" w:pos="709"/>
        <w:tab w:val="right" w:pos="9639"/>
      </w:tabs>
      <w:spacing w:before="100"/>
    </w:pPr>
    <w:rPr>
      <w:b w:val="0"/>
      <w:sz w:val="18"/>
      <w:szCs w:val="18"/>
    </w:rPr>
  </w:style>
  <w:style w:type="paragraph" w:customStyle="1" w:styleId="VFErklrungUnterpunkthalbzeilig">
    <w:name w:val="VF Erklärung Unterpunkt halbzeilig"/>
    <w:basedOn w:val="VFErklrungUnterpunkt"/>
    <w:qFormat/>
    <w:rsid w:val="00556E7F"/>
    <w:pPr>
      <w:tabs>
        <w:tab w:val="left" w:pos="4536"/>
        <w:tab w:val="left" w:pos="5103"/>
      </w:tabs>
    </w:pPr>
  </w:style>
  <w:style w:type="character" w:customStyle="1" w:styleId="gepunkteteUnterstreichung">
    <w:name w:val="gepunktete Unterstreichung"/>
    <w:qFormat/>
    <w:rsid w:val="00556E7F"/>
    <w:rPr>
      <w:noProof/>
      <w:sz w:val="22"/>
      <w:szCs w:val="22"/>
      <w:u w:val="dotted" w:color="7F7F7F"/>
    </w:rPr>
  </w:style>
  <w:style w:type="paragraph" w:customStyle="1" w:styleId="VFErklrungUnterpunktmehrzeilig">
    <w:name w:val="VF Erklärung Unterpunkt mehrzeilig"/>
    <w:basedOn w:val="VFErklrungUnterpunkt"/>
    <w:qFormat/>
    <w:rsid w:val="00556E7F"/>
    <w:pPr>
      <w:spacing w:line="360" w:lineRule="auto"/>
    </w:pPr>
  </w:style>
  <w:style w:type="character" w:styleId="Seitenzahl">
    <w:name w:val="page number"/>
    <w:basedOn w:val="Absatzstandardschriftart"/>
    <w:rsid w:val="00AF6706"/>
  </w:style>
  <w:style w:type="paragraph" w:styleId="Sprechblasentext">
    <w:name w:val="Balloon Text"/>
    <w:basedOn w:val="Standard"/>
    <w:link w:val="SprechblasentextZchn"/>
    <w:rsid w:val="00AF6706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standardschriftart"/>
    <w:link w:val="Sprechblasentext"/>
    <w:rsid w:val="00AF6706"/>
    <w:rPr>
      <w:sz w:val="18"/>
      <w:szCs w:val="18"/>
    </w:rPr>
  </w:style>
  <w:style w:type="table" w:styleId="Tabellenraster">
    <w:name w:val="Table Grid"/>
    <w:basedOn w:val="NormaleTabelle"/>
    <w:rsid w:val="00C01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E4B1CB-D41D-5A49-BD7F-2C3A708F8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340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Verfassererklärung</vt:lpstr>
    </vt:vector>
  </TitlesOfParts>
  <Manager/>
  <Company>C4C competence for competitions</Company>
  <LinksUpToDate>false</LinksUpToDate>
  <CharactersWithSpaces>2481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Verfassendenklärung</dc:title>
  <dc:subject/>
  <dc:creator>Uwe Dahms</dc:creator>
  <cp:keywords/>
  <dc:description/>
  <cp:lastModifiedBy>Nicolas Rossidis | C4C</cp:lastModifiedBy>
  <cp:revision>3</cp:revision>
  <cp:lastPrinted>2025-02-28T13:03:00Z</cp:lastPrinted>
  <dcterms:created xsi:type="dcterms:W3CDTF">2025-02-28T13:03:00Z</dcterms:created>
  <dcterms:modified xsi:type="dcterms:W3CDTF">2025-02-28T13:03:00Z</dcterms:modified>
  <cp:category/>
</cp:coreProperties>
</file>